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ACB2C" w14:textId="77777777" w:rsidR="006F3DB0" w:rsidRDefault="006F3DB0" w:rsidP="009E581D">
      <w:pPr>
        <w:tabs>
          <w:tab w:val="left" w:pos="9072"/>
        </w:tabs>
        <w:spacing w:line="220" w:lineRule="exact"/>
        <w:ind w:left="142"/>
      </w:pPr>
      <w:r>
        <w:rPr>
          <w:sz w:val="16"/>
        </w:rPr>
        <w:t>NLWKN GB Naturschutz</w:t>
      </w:r>
      <w:r>
        <w:rPr>
          <w:sz w:val="16"/>
        </w:rPr>
        <w:tab/>
      </w:r>
      <w:r>
        <w:rPr>
          <w:sz w:val="20"/>
        </w:rPr>
        <w:t>Stand 3/2025</w:t>
      </w:r>
    </w:p>
    <w:tbl>
      <w:tblPr>
        <w:tblW w:w="102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475"/>
        <w:gridCol w:w="114"/>
        <w:gridCol w:w="171"/>
        <w:gridCol w:w="302"/>
        <w:gridCol w:w="15"/>
        <w:gridCol w:w="80"/>
        <w:gridCol w:w="24"/>
        <w:gridCol w:w="95"/>
        <w:gridCol w:w="182"/>
        <w:gridCol w:w="83"/>
        <w:gridCol w:w="10"/>
        <w:gridCol w:w="224"/>
        <w:gridCol w:w="41"/>
        <w:gridCol w:w="111"/>
        <w:gridCol w:w="63"/>
        <w:gridCol w:w="50"/>
        <w:gridCol w:w="8"/>
        <w:gridCol w:w="175"/>
        <w:gridCol w:w="91"/>
        <w:gridCol w:w="54"/>
        <w:gridCol w:w="162"/>
        <w:gridCol w:w="13"/>
        <w:gridCol w:w="160"/>
        <w:gridCol w:w="16"/>
        <w:gridCol w:w="190"/>
        <w:gridCol w:w="41"/>
        <w:gridCol w:w="12"/>
        <w:gridCol w:w="108"/>
        <w:gridCol w:w="188"/>
        <w:gridCol w:w="72"/>
        <w:gridCol w:w="40"/>
        <w:gridCol w:w="186"/>
        <w:gridCol w:w="62"/>
        <w:gridCol w:w="172"/>
        <w:gridCol w:w="180"/>
        <w:gridCol w:w="112"/>
        <w:gridCol w:w="50"/>
        <w:gridCol w:w="24"/>
        <w:gridCol w:w="274"/>
        <w:gridCol w:w="80"/>
        <w:gridCol w:w="61"/>
        <w:gridCol w:w="42"/>
        <w:gridCol w:w="373"/>
        <w:gridCol w:w="8"/>
        <w:gridCol w:w="56"/>
        <w:gridCol w:w="164"/>
        <w:gridCol w:w="187"/>
        <w:gridCol w:w="9"/>
        <w:gridCol w:w="10"/>
        <w:gridCol w:w="137"/>
        <w:gridCol w:w="33"/>
        <w:gridCol w:w="10"/>
        <w:gridCol w:w="216"/>
        <w:gridCol w:w="79"/>
        <w:gridCol w:w="55"/>
        <w:gridCol w:w="169"/>
        <w:gridCol w:w="19"/>
        <w:gridCol w:w="93"/>
        <w:gridCol w:w="115"/>
        <w:gridCol w:w="301"/>
        <w:gridCol w:w="35"/>
        <w:gridCol w:w="124"/>
        <w:gridCol w:w="230"/>
        <w:gridCol w:w="113"/>
        <w:gridCol w:w="225"/>
        <w:gridCol w:w="26"/>
        <w:gridCol w:w="78"/>
        <w:gridCol w:w="92"/>
        <w:gridCol w:w="81"/>
        <w:gridCol w:w="49"/>
        <w:gridCol w:w="50"/>
        <w:gridCol w:w="10"/>
        <w:gridCol w:w="393"/>
        <w:gridCol w:w="457"/>
        <w:gridCol w:w="48"/>
        <w:gridCol w:w="539"/>
        <w:gridCol w:w="550"/>
      </w:tblGrid>
      <w:tr w:rsidR="00743A61" w:rsidRPr="0041641E" w14:paraId="543C8D46" w14:textId="77777777">
        <w:trPr>
          <w:cantSplit/>
        </w:trPr>
        <w:tc>
          <w:tcPr>
            <w:tcW w:w="10265" w:type="dxa"/>
            <w:gridSpan w:val="7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0" w:color="auto" w:fill="FFFFFF"/>
          </w:tcPr>
          <w:p w14:paraId="57F1043D" w14:textId="77777777" w:rsidR="00743A61" w:rsidRPr="0041641E" w:rsidRDefault="00743A61">
            <w:pPr>
              <w:tabs>
                <w:tab w:val="right" w:pos="10010"/>
              </w:tabs>
              <w:spacing w:before="40" w:after="40" w:line="220" w:lineRule="exact"/>
              <w:rPr>
                <w:sz w:val="22"/>
              </w:rPr>
            </w:pPr>
            <w:r w:rsidRPr="0041641E">
              <w:rPr>
                <w:b/>
                <w:sz w:val="22"/>
              </w:rPr>
              <w:t>Geländebogen F</w:t>
            </w:r>
            <w:r w:rsidRPr="0041641E">
              <w:rPr>
                <w:sz w:val="22"/>
              </w:rPr>
              <w:t xml:space="preserve">:  Fließgewässer, Gräben </w:t>
            </w:r>
            <w:r w:rsidRPr="0041641E">
              <w:rPr>
                <w:sz w:val="22"/>
              </w:rPr>
              <w:tab/>
            </w:r>
          </w:p>
        </w:tc>
      </w:tr>
      <w:tr w:rsidR="00743A61" w:rsidRPr="0041641E" w14:paraId="5AED7F68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</w:tcPr>
          <w:p w14:paraId="32048C99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Gebietsbezeichnung:</w:t>
            </w:r>
          </w:p>
          <w:p w14:paraId="73929F13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</w:p>
        </w:tc>
      </w:tr>
      <w:tr w:rsidR="00743A61" w:rsidRPr="0041641E" w14:paraId="3DDB6278" w14:textId="77777777">
        <w:trPr>
          <w:cantSplit/>
        </w:trPr>
        <w:tc>
          <w:tcPr>
            <w:tcW w:w="4674" w:type="dxa"/>
            <w:gridSpan w:val="39"/>
            <w:tcBorders>
              <w:left w:val="single" w:sz="12" w:space="0" w:color="auto"/>
            </w:tcBorders>
          </w:tcPr>
          <w:p w14:paraId="643D9B03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Kartenblatt </w:t>
            </w:r>
            <w:r w:rsidR="001A1474" w:rsidRPr="0041641E">
              <w:rPr>
                <w:sz w:val="22"/>
              </w:rPr>
              <w:t>–</w:t>
            </w:r>
            <w:r w:rsidRPr="0041641E">
              <w:rPr>
                <w:sz w:val="22"/>
              </w:rPr>
              <w:t xml:space="preserve"> Gebietsnummer</w:t>
            </w:r>
          </w:p>
        </w:tc>
        <w:tc>
          <w:tcPr>
            <w:tcW w:w="5591" w:type="dxa"/>
            <w:gridSpan w:val="39"/>
            <w:tcBorders>
              <w:right w:val="single" w:sz="12" w:space="0" w:color="auto"/>
            </w:tcBorders>
          </w:tcPr>
          <w:p w14:paraId="2A70A0F3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FFH-Flächen-Nummer           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Bogen gilt für &gt;1 Polygon</w:t>
            </w:r>
          </w:p>
        </w:tc>
      </w:tr>
      <w:tr w:rsidR="00743A61" w:rsidRPr="0041641E" w14:paraId="55B46955" w14:textId="77777777" w:rsidTr="00E84FF9">
        <w:trPr>
          <w:cantSplit/>
          <w:trHeight w:val="303"/>
        </w:trPr>
        <w:tc>
          <w:tcPr>
            <w:tcW w:w="518" w:type="dxa"/>
            <w:vMerge w:val="restart"/>
            <w:tcBorders>
              <w:left w:val="single" w:sz="12" w:space="0" w:color="auto"/>
            </w:tcBorders>
          </w:tcPr>
          <w:p w14:paraId="245D676B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89" w:type="dxa"/>
            <w:gridSpan w:val="2"/>
            <w:vMerge w:val="restart"/>
          </w:tcPr>
          <w:p w14:paraId="2E5534D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2" w:type="dxa"/>
            <w:gridSpan w:val="5"/>
            <w:vMerge w:val="restart"/>
          </w:tcPr>
          <w:p w14:paraId="15D8BBBA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4" w:type="dxa"/>
            <w:gridSpan w:val="5"/>
            <w:vMerge w:val="restart"/>
          </w:tcPr>
          <w:p w14:paraId="36A69B13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3" w:type="dxa"/>
            <w:gridSpan w:val="8"/>
            <w:vMerge w:val="restart"/>
          </w:tcPr>
          <w:p w14:paraId="3097ECD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  <w:p w14:paraId="4F65ABC7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-----</w:t>
            </w:r>
          </w:p>
        </w:tc>
        <w:tc>
          <w:tcPr>
            <w:tcW w:w="594" w:type="dxa"/>
            <w:gridSpan w:val="7"/>
            <w:vMerge w:val="restart"/>
          </w:tcPr>
          <w:p w14:paraId="0A7BC990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4" w:type="dxa"/>
            <w:gridSpan w:val="5"/>
            <w:vMerge w:val="restart"/>
          </w:tcPr>
          <w:p w14:paraId="49F04BBD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600" w:type="dxa"/>
            <w:gridSpan w:val="6"/>
            <w:vMerge w:val="restart"/>
          </w:tcPr>
          <w:p w14:paraId="229674DE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1245" w:type="dxa"/>
            <w:gridSpan w:val="9"/>
          </w:tcPr>
          <w:p w14:paraId="010E2F03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FFH</w:t>
            </w:r>
          </w:p>
        </w:tc>
        <w:tc>
          <w:tcPr>
            <w:tcW w:w="1246" w:type="dxa"/>
            <w:gridSpan w:val="13"/>
          </w:tcPr>
          <w:p w14:paraId="182E28B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Teilgebiet</w:t>
            </w:r>
          </w:p>
        </w:tc>
        <w:tc>
          <w:tcPr>
            <w:tcW w:w="2011" w:type="dxa"/>
            <w:gridSpan w:val="15"/>
          </w:tcPr>
          <w:p w14:paraId="3DDC7E73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Polygon</w:t>
            </w:r>
          </w:p>
        </w:tc>
        <w:tc>
          <w:tcPr>
            <w:tcW w:w="539" w:type="dxa"/>
          </w:tcPr>
          <w:p w14:paraId="4EEBC6D3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Teil</w:t>
            </w:r>
          </w:p>
        </w:tc>
        <w:tc>
          <w:tcPr>
            <w:tcW w:w="550" w:type="dxa"/>
            <w:tcBorders>
              <w:right w:val="single" w:sz="12" w:space="0" w:color="auto"/>
            </w:tcBorders>
          </w:tcPr>
          <w:p w14:paraId="463761EC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  <w:r w:rsidRPr="0041641E">
              <w:rPr>
                <w:sz w:val="20"/>
              </w:rPr>
              <w:t>ID</w:t>
            </w:r>
          </w:p>
        </w:tc>
      </w:tr>
      <w:tr w:rsidR="00743A61" w:rsidRPr="0041641E" w14:paraId="1C95D475" w14:textId="77777777" w:rsidTr="00E84FF9">
        <w:trPr>
          <w:cantSplit/>
          <w:trHeight w:val="555"/>
        </w:trPr>
        <w:tc>
          <w:tcPr>
            <w:tcW w:w="518" w:type="dxa"/>
            <w:vMerge/>
            <w:tcBorders>
              <w:left w:val="single" w:sz="12" w:space="0" w:color="auto"/>
            </w:tcBorders>
          </w:tcPr>
          <w:p w14:paraId="0539D07A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89" w:type="dxa"/>
            <w:gridSpan w:val="2"/>
            <w:vMerge/>
          </w:tcPr>
          <w:p w14:paraId="15FF8FB2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2" w:type="dxa"/>
            <w:gridSpan w:val="5"/>
            <w:vMerge/>
          </w:tcPr>
          <w:p w14:paraId="08385C0F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4" w:type="dxa"/>
            <w:gridSpan w:val="5"/>
            <w:vMerge/>
          </w:tcPr>
          <w:p w14:paraId="75306E5B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3" w:type="dxa"/>
            <w:gridSpan w:val="8"/>
            <w:vMerge/>
          </w:tcPr>
          <w:p w14:paraId="5E06A120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4" w:type="dxa"/>
            <w:gridSpan w:val="7"/>
            <w:vMerge/>
          </w:tcPr>
          <w:p w14:paraId="3F60436F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94" w:type="dxa"/>
            <w:gridSpan w:val="5"/>
            <w:vMerge/>
          </w:tcPr>
          <w:p w14:paraId="6B07C7FF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600" w:type="dxa"/>
            <w:gridSpan w:val="6"/>
            <w:vMerge/>
          </w:tcPr>
          <w:p w14:paraId="24907734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5" w:type="dxa"/>
            <w:gridSpan w:val="3"/>
          </w:tcPr>
          <w:p w14:paraId="5539B937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5" w:type="dxa"/>
            <w:gridSpan w:val="2"/>
          </w:tcPr>
          <w:p w14:paraId="22835D15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5" w:type="dxa"/>
            <w:gridSpan w:val="4"/>
          </w:tcPr>
          <w:p w14:paraId="2496A9E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5" w:type="dxa"/>
            <w:gridSpan w:val="6"/>
          </w:tcPr>
          <w:p w14:paraId="4300AA08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5" w:type="dxa"/>
            <w:gridSpan w:val="5"/>
          </w:tcPr>
          <w:p w14:paraId="0B87C7B5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416" w:type="dxa"/>
            <w:gridSpan w:val="2"/>
          </w:tcPr>
          <w:p w14:paraId="7305133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02" w:type="dxa"/>
            <w:gridSpan w:val="4"/>
          </w:tcPr>
          <w:p w14:paraId="24BF021E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02" w:type="dxa"/>
            <w:gridSpan w:val="5"/>
          </w:tcPr>
          <w:p w14:paraId="4EC10A58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02" w:type="dxa"/>
            <w:gridSpan w:val="4"/>
          </w:tcPr>
          <w:p w14:paraId="5EB6BCD1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05" w:type="dxa"/>
            <w:gridSpan w:val="2"/>
          </w:tcPr>
          <w:p w14:paraId="23767884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39" w:type="dxa"/>
          </w:tcPr>
          <w:p w14:paraId="12FA2A96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  <w:tc>
          <w:tcPr>
            <w:tcW w:w="550" w:type="dxa"/>
            <w:tcBorders>
              <w:right w:val="single" w:sz="12" w:space="0" w:color="auto"/>
            </w:tcBorders>
          </w:tcPr>
          <w:p w14:paraId="22406CAC" w14:textId="77777777" w:rsidR="00743A61" w:rsidRPr="0041641E" w:rsidRDefault="00743A61">
            <w:pPr>
              <w:spacing w:before="40" w:after="40" w:line="220" w:lineRule="exact"/>
              <w:rPr>
                <w:sz w:val="20"/>
              </w:rPr>
            </w:pPr>
          </w:p>
        </w:tc>
      </w:tr>
      <w:tr w:rsidR="00743A61" w:rsidRPr="0041641E" w14:paraId="1B577BEF" w14:textId="77777777">
        <w:trPr>
          <w:cantSplit/>
        </w:trPr>
        <w:tc>
          <w:tcPr>
            <w:tcW w:w="4674" w:type="dxa"/>
            <w:gridSpan w:val="39"/>
            <w:tcBorders>
              <w:left w:val="single" w:sz="12" w:space="0" w:color="auto"/>
            </w:tcBorders>
          </w:tcPr>
          <w:p w14:paraId="3B045B67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Kartierer/in:</w:t>
            </w:r>
            <w:r w:rsidRPr="0041641E">
              <w:rPr>
                <w:sz w:val="22"/>
              </w:rPr>
              <w:br/>
            </w:r>
          </w:p>
        </w:tc>
        <w:tc>
          <w:tcPr>
            <w:tcW w:w="5591" w:type="dxa"/>
            <w:gridSpan w:val="39"/>
            <w:tcBorders>
              <w:right w:val="single" w:sz="12" w:space="0" w:color="auto"/>
            </w:tcBorders>
          </w:tcPr>
          <w:p w14:paraId="31336286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Datum:</w:t>
            </w:r>
          </w:p>
        </w:tc>
      </w:tr>
      <w:tr w:rsidR="0064203D" w:rsidRPr="0041641E" w14:paraId="59152C22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</w:tcPr>
          <w:p w14:paraId="063A3DB8" w14:textId="77777777" w:rsidR="0064203D" w:rsidRPr="00BE7007" w:rsidRDefault="0064203D" w:rsidP="0064203D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</w:rPr>
            </w:pPr>
            <w:r w:rsidRPr="00BE7007">
              <w:rPr>
                <w:rFonts w:ascii="Times New Roman" w:hAnsi="Times New Roman"/>
                <w:b w:val="0"/>
              </w:rPr>
              <w:t xml:space="preserve">Einträge: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1 = wenig, schwach ausgeprägt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2 = </w:t>
            </w:r>
            <w:r>
              <w:rPr>
                <w:rFonts w:ascii="Times New Roman" w:hAnsi="Times New Roman"/>
                <w:b w:val="0"/>
              </w:rPr>
              <w:t xml:space="preserve">mittel, </w:t>
            </w:r>
            <w:r w:rsidRPr="00BE7007">
              <w:rPr>
                <w:rFonts w:ascii="Times New Roman" w:hAnsi="Times New Roman"/>
                <w:b w:val="0"/>
              </w:rPr>
              <w:t xml:space="preserve">mittlere Ausprägung   </w:t>
            </w:r>
            <w:r w:rsidRPr="00BE7007">
              <w:rPr>
                <w:rFonts w:ascii="Times New Roman" w:hAnsi="Times New Roman"/>
                <w:b w:val="0"/>
              </w:rPr>
              <w:tab/>
              <w:t xml:space="preserve">3 = viel, vorherrschend, deutlich ausgeprägt   </w:t>
            </w:r>
          </w:p>
          <w:p w14:paraId="035E70AC" w14:textId="77777777" w:rsidR="0064203D" w:rsidRPr="00BE7007" w:rsidRDefault="0064203D" w:rsidP="0064203D">
            <w:pPr>
              <w:pStyle w:val="Textkrper"/>
              <w:tabs>
                <w:tab w:val="left" w:pos="830"/>
                <w:tab w:val="left" w:pos="3536"/>
              </w:tabs>
              <w:rPr>
                <w:rFonts w:ascii="Times New Roman" w:hAnsi="Times New Roman"/>
                <w:b w:val="0"/>
                <w:i/>
              </w:rPr>
            </w:pPr>
            <w:r w:rsidRPr="00BE7007">
              <w:rPr>
                <w:rFonts w:ascii="Times New Roman" w:hAnsi="Times New Roman"/>
                <w:b w:val="0"/>
              </w:rPr>
              <w:tab/>
              <w:t xml:space="preserve">9 = Zuordnung unsicher, </w:t>
            </w:r>
            <w:r w:rsidRPr="00BE7007">
              <w:rPr>
                <w:rFonts w:ascii="Times New Roman" w:hAnsi="Times New Roman"/>
                <w:b w:val="0"/>
              </w:rPr>
              <w:tab/>
              <w:t>x = zutreffende Angabe (Ausprägung, Erhaltungs</w:t>
            </w:r>
            <w:r>
              <w:rPr>
                <w:rFonts w:ascii="Times New Roman" w:hAnsi="Times New Roman"/>
                <w:b w:val="0"/>
              </w:rPr>
              <w:t>gra</w:t>
            </w:r>
            <w:r w:rsidRPr="00BE7007">
              <w:rPr>
                <w:rFonts w:ascii="Times New Roman" w:hAnsi="Times New Roman"/>
                <w:b w:val="0"/>
              </w:rPr>
              <w:t>d)</w:t>
            </w:r>
          </w:p>
        </w:tc>
      </w:tr>
      <w:tr w:rsidR="00743A61" w:rsidRPr="0041641E" w14:paraId="01F11BDB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C4AF04B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Einstufung                                                                                                   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Bogen gilt für &gt;1 Biotop-Hauptcodes</w:t>
            </w:r>
          </w:p>
        </w:tc>
      </w:tr>
      <w:tr w:rsidR="00743A61" w:rsidRPr="0041641E" w14:paraId="6751EE85" w14:textId="77777777" w:rsidTr="00E84FF9">
        <w:trPr>
          <w:cantSplit/>
        </w:trPr>
        <w:tc>
          <w:tcPr>
            <w:tcW w:w="3048" w:type="dxa"/>
            <w:gridSpan w:val="22"/>
            <w:tcBorders>
              <w:left w:val="single" w:sz="12" w:space="0" w:color="auto"/>
              <w:right w:val="double" w:sz="4" w:space="0" w:color="auto"/>
            </w:tcBorders>
          </w:tcPr>
          <w:p w14:paraId="19C6534A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Biotoptyp</w:t>
            </w:r>
          </w:p>
        </w:tc>
        <w:tc>
          <w:tcPr>
            <w:tcW w:w="1260" w:type="dxa"/>
            <w:gridSpan w:val="13"/>
            <w:tcBorders>
              <w:left w:val="double" w:sz="4" w:space="0" w:color="auto"/>
              <w:right w:val="nil"/>
            </w:tcBorders>
          </w:tcPr>
          <w:p w14:paraId="6875F03C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Zusatzmerkmale</w:t>
            </w:r>
          </w:p>
        </w:tc>
        <w:tc>
          <w:tcPr>
            <w:tcW w:w="720" w:type="dxa"/>
            <w:gridSpan w:val="6"/>
            <w:tcBorders>
              <w:left w:val="double" w:sz="4" w:space="0" w:color="auto"/>
            </w:tcBorders>
          </w:tcPr>
          <w:p w14:paraId="0F8E210A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w="900" w:type="dxa"/>
            <w:gridSpan w:val="8"/>
            <w:tcBorders>
              <w:right w:val="nil"/>
            </w:tcBorders>
          </w:tcPr>
          <w:p w14:paraId="5A963E0B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m²</w:t>
            </w:r>
          </w:p>
        </w:tc>
        <w:tc>
          <w:tcPr>
            <w:tcW w:w="4337" w:type="dxa"/>
            <w:gridSpan w:val="29"/>
            <w:tcBorders>
              <w:left w:val="double" w:sz="4" w:space="0" w:color="auto"/>
              <w:right w:val="single" w:sz="12" w:space="0" w:color="auto"/>
            </w:tcBorders>
          </w:tcPr>
          <w:p w14:paraId="50D71BCA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Ausprägung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(falls kein FFH-Lebensraumtyp)</w:t>
            </w:r>
          </w:p>
        </w:tc>
      </w:tr>
      <w:tr w:rsidR="00E84FF9" w:rsidRPr="0041641E" w14:paraId="35C36612" w14:textId="77777777" w:rsidTr="006C1270">
        <w:trPr>
          <w:cantSplit/>
          <w:trHeight w:val="195"/>
        </w:trPr>
        <w:tc>
          <w:tcPr>
            <w:tcW w:w="99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3851D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Code</w:t>
            </w:r>
          </w:p>
        </w:tc>
        <w:tc>
          <w:tcPr>
            <w:tcW w:w="58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4A9543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7"/>
            <w:tcBorders>
              <w:bottom w:val="single" w:sz="2" w:space="0" w:color="auto"/>
            </w:tcBorders>
          </w:tcPr>
          <w:p w14:paraId="6F0FAB86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  <w:tcBorders>
              <w:bottom w:val="single" w:sz="2" w:space="0" w:color="auto"/>
            </w:tcBorders>
          </w:tcPr>
          <w:p w14:paraId="473417B5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5"/>
            <w:tcBorders>
              <w:bottom w:val="single" w:sz="2" w:space="0" w:color="auto"/>
              <w:right w:val="double" w:sz="4" w:space="0" w:color="auto"/>
            </w:tcBorders>
            <w:shd w:val="clear" w:color="auto" w:fill="F2F2F2"/>
          </w:tcPr>
          <w:p w14:paraId="347E677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left w:val="nil"/>
              <w:bottom w:val="single" w:sz="2" w:space="0" w:color="auto"/>
            </w:tcBorders>
          </w:tcPr>
          <w:p w14:paraId="70547C4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bottom w:val="single" w:sz="2" w:space="0" w:color="auto"/>
            </w:tcBorders>
          </w:tcPr>
          <w:p w14:paraId="74316CA9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bottom w:val="single" w:sz="2" w:space="0" w:color="auto"/>
              <w:right w:val="nil"/>
            </w:tcBorders>
          </w:tcPr>
          <w:p w14:paraId="272295BE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6"/>
            <w:tcBorders>
              <w:left w:val="double" w:sz="4" w:space="0" w:color="auto"/>
              <w:bottom w:val="single" w:sz="2" w:space="0" w:color="auto"/>
            </w:tcBorders>
          </w:tcPr>
          <w:p w14:paraId="74D767B9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8"/>
            <w:tcBorders>
              <w:bottom w:val="single" w:sz="2" w:space="0" w:color="auto"/>
              <w:right w:val="nil"/>
            </w:tcBorders>
          </w:tcPr>
          <w:p w14:paraId="06B30BE9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337" w:type="dxa"/>
            <w:gridSpan w:val="29"/>
            <w:tcBorders>
              <w:left w:val="double" w:sz="4" w:space="0" w:color="auto"/>
              <w:bottom w:val="single" w:sz="2" w:space="0" w:color="auto"/>
              <w:right w:val="single" w:sz="12" w:space="0" w:color="auto"/>
            </w:tcBorders>
          </w:tcPr>
          <w:p w14:paraId="1DDCAC1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C</w:t>
            </w:r>
          </w:p>
        </w:tc>
      </w:tr>
      <w:tr w:rsidR="00E84FF9" w:rsidRPr="0041641E" w14:paraId="22C717C9" w14:textId="77777777" w:rsidTr="006C1270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242F8759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Code</w:t>
            </w:r>
          </w:p>
        </w:tc>
        <w:tc>
          <w:tcPr>
            <w:tcW w:w="587" w:type="dxa"/>
            <w:gridSpan w:val="3"/>
            <w:tcBorders>
              <w:left w:val="single" w:sz="4" w:space="0" w:color="auto"/>
            </w:tcBorders>
          </w:tcPr>
          <w:p w14:paraId="4E682DC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7"/>
          </w:tcPr>
          <w:p w14:paraId="0DB04FCF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14:paraId="3FF273FE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5358AF2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left w:val="nil"/>
            </w:tcBorders>
          </w:tcPr>
          <w:p w14:paraId="0C44BA93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</w:tcPr>
          <w:p w14:paraId="43B6447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</w:tcPr>
          <w:p w14:paraId="426E33E5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6"/>
            <w:tcBorders>
              <w:left w:val="double" w:sz="4" w:space="0" w:color="auto"/>
            </w:tcBorders>
          </w:tcPr>
          <w:p w14:paraId="18C9B2C8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8"/>
            <w:tcBorders>
              <w:right w:val="nil"/>
            </w:tcBorders>
          </w:tcPr>
          <w:p w14:paraId="0CDC6D4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337" w:type="dxa"/>
            <w:gridSpan w:val="29"/>
            <w:tcBorders>
              <w:left w:val="double" w:sz="4" w:space="0" w:color="auto"/>
              <w:right w:val="single" w:sz="12" w:space="0" w:color="auto"/>
            </w:tcBorders>
          </w:tcPr>
          <w:p w14:paraId="7F59600F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C</w:t>
            </w:r>
          </w:p>
        </w:tc>
      </w:tr>
      <w:tr w:rsidR="00E84FF9" w:rsidRPr="0041641E" w14:paraId="604337E1" w14:textId="77777777" w:rsidTr="006C1270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4AE8491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Code</w:t>
            </w:r>
          </w:p>
        </w:tc>
        <w:tc>
          <w:tcPr>
            <w:tcW w:w="587" w:type="dxa"/>
            <w:gridSpan w:val="3"/>
            <w:tcBorders>
              <w:left w:val="single" w:sz="4" w:space="0" w:color="auto"/>
            </w:tcBorders>
          </w:tcPr>
          <w:p w14:paraId="4C480337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7"/>
          </w:tcPr>
          <w:p w14:paraId="01B0405B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14:paraId="61A1A1B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10C5242D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left w:val="nil"/>
            </w:tcBorders>
          </w:tcPr>
          <w:p w14:paraId="76099C26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</w:tcPr>
          <w:p w14:paraId="69B85AC8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</w:tcPr>
          <w:p w14:paraId="607FA9F5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6"/>
            <w:tcBorders>
              <w:left w:val="double" w:sz="4" w:space="0" w:color="auto"/>
            </w:tcBorders>
          </w:tcPr>
          <w:p w14:paraId="1CA80D26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8"/>
            <w:tcBorders>
              <w:right w:val="nil"/>
            </w:tcBorders>
          </w:tcPr>
          <w:p w14:paraId="760D28EB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337" w:type="dxa"/>
            <w:gridSpan w:val="29"/>
            <w:tcBorders>
              <w:left w:val="double" w:sz="4" w:space="0" w:color="auto"/>
              <w:right w:val="single" w:sz="12" w:space="0" w:color="auto"/>
            </w:tcBorders>
          </w:tcPr>
          <w:p w14:paraId="71E7AF76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C</w:t>
            </w:r>
          </w:p>
        </w:tc>
      </w:tr>
      <w:tr w:rsidR="00E84FF9" w:rsidRPr="0041641E" w14:paraId="7460DAB3" w14:textId="77777777" w:rsidTr="006C1270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0DC38FE1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Code</w:t>
            </w:r>
          </w:p>
        </w:tc>
        <w:tc>
          <w:tcPr>
            <w:tcW w:w="587" w:type="dxa"/>
            <w:gridSpan w:val="3"/>
            <w:tcBorders>
              <w:left w:val="single" w:sz="4" w:space="0" w:color="auto"/>
            </w:tcBorders>
          </w:tcPr>
          <w:p w14:paraId="227355C0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7"/>
          </w:tcPr>
          <w:p w14:paraId="3DAD6444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14:paraId="3FEC636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6AAEA3C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left w:val="nil"/>
            </w:tcBorders>
          </w:tcPr>
          <w:p w14:paraId="48CD49E7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</w:tcPr>
          <w:p w14:paraId="06990980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</w:tcPr>
          <w:p w14:paraId="380E1A2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6"/>
            <w:tcBorders>
              <w:left w:val="double" w:sz="4" w:space="0" w:color="auto"/>
            </w:tcBorders>
          </w:tcPr>
          <w:p w14:paraId="100E8C9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8"/>
            <w:tcBorders>
              <w:right w:val="nil"/>
            </w:tcBorders>
          </w:tcPr>
          <w:p w14:paraId="1934FDDD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337" w:type="dxa"/>
            <w:gridSpan w:val="29"/>
            <w:tcBorders>
              <w:left w:val="double" w:sz="4" w:space="0" w:color="auto"/>
              <w:right w:val="single" w:sz="12" w:space="0" w:color="auto"/>
            </w:tcBorders>
          </w:tcPr>
          <w:p w14:paraId="20FBBBD0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C</w:t>
            </w:r>
          </w:p>
        </w:tc>
      </w:tr>
      <w:tr w:rsidR="00E84FF9" w:rsidRPr="0041641E" w14:paraId="516771DD" w14:textId="77777777" w:rsidTr="006C1270">
        <w:trPr>
          <w:cantSplit/>
          <w:trHeight w:val="300"/>
        </w:trPr>
        <w:tc>
          <w:tcPr>
            <w:tcW w:w="99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42B2F173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Code</w:t>
            </w:r>
          </w:p>
        </w:tc>
        <w:tc>
          <w:tcPr>
            <w:tcW w:w="587" w:type="dxa"/>
            <w:gridSpan w:val="3"/>
            <w:tcBorders>
              <w:left w:val="single" w:sz="4" w:space="0" w:color="auto"/>
            </w:tcBorders>
          </w:tcPr>
          <w:p w14:paraId="65E59C5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7"/>
          </w:tcPr>
          <w:p w14:paraId="34AAE3EF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89" w:type="dxa"/>
            <w:gridSpan w:val="5"/>
          </w:tcPr>
          <w:p w14:paraId="1AF7221E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90" w:type="dxa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15E487A8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  <w:tcBorders>
              <w:left w:val="nil"/>
            </w:tcBorders>
          </w:tcPr>
          <w:p w14:paraId="7B34F8B1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5"/>
          </w:tcPr>
          <w:p w14:paraId="3A359523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20" w:type="dxa"/>
            <w:gridSpan w:val="3"/>
            <w:tcBorders>
              <w:right w:val="nil"/>
            </w:tcBorders>
          </w:tcPr>
          <w:p w14:paraId="34A73CDA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20" w:type="dxa"/>
            <w:gridSpan w:val="6"/>
            <w:tcBorders>
              <w:left w:val="double" w:sz="4" w:space="0" w:color="auto"/>
            </w:tcBorders>
          </w:tcPr>
          <w:p w14:paraId="0ED64892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00" w:type="dxa"/>
            <w:gridSpan w:val="8"/>
            <w:tcBorders>
              <w:right w:val="nil"/>
            </w:tcBorders>
          </w:tcPr>
          <w:p w14:paraId="4DAAC68E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4337" w:type="dxa"/>
            <w:gridSpan w:val="29"/>
            <w:tcBorders>
              <w:left w:val="double" w:sz="4" w:space="0" w:color="auto"/>
              <w:right w:val="single" w:sz="12" w:space="0" w:color="auto"/>
            </w:tcBorders>
          </w:tcPr>
          <w:p w14:paraId="2B90144C" w14:textId="77777777" w:rsidR="00E84FF9" w:rsidRPr="0041641E" w:rsidRDefault="00E84FF9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C</w:t>
            </w:r>
          </w:p>
        </w:tc>
      </w:tr>
      <w:tr w:rsidR="00743A61" w:rsidRPr="0041641E" w14:paraId="65420DE8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</w:tcPr>
          <w:p w14:paraId="0888055A" w14:textId="77777777" w:rsidR="00743A61" w:rsidRPr="0041641E" w:rsidRDefault="00743A61">
            <w:pPr>
              <w:pStyle w:val="berschrift1"/>
              <w:keepNext w:val="0"/>
              <w:spacing w:before="40" w:after="40" w:line="220" w:lineRule="exact"/>
              <w:rPr>
                <w:rFonts w:ascii="Times New Roman" w:hAnsi="Times New Roman"/>
                <w:sz w:val="22"/>
              </w:rPr>
            </w:pPr>
            <w:r w:rsidRPr="0041641E">
              <w:rPr>
                <w:rFonts w:ascii="Times New Roman" w:hAnsi="Times New Roman"/>
                <w:sz w:val="22"/>
              </w:rPr>
              <w:t>FFH- Lebensraumtyp</w:t>
            </w:r>
          </w:p>
        </w:tc>
      </w:tr>
      <w:tr w:rsidR="00743A61" w:rsidRPr="0041641E" w14:paraId="52B5F05D" w14:textId="77777777" w:rsidTr="00E84FF9">
        <w:trPr>
          <w:cantSplit/>
        </w:trPr>
        <w:tc>
          <w:tcPr>
            <w:tcW w:w="1675" w:type="dxa"/>
            <w:gridSpan w:val="7"/>
            <w:tcBorders>
              <w:left w:val="single" w:sz="12" w:space="0" w:color="auto"/>
            </w:tcBorders>
          </w:tcPr>
          <w:p w14:paraId="321C70AC" w14:textId="77777777" w:rsidR="00743A61" w:rsidRPr="0041641E" w:rsidRDefault="00743A61">
            <w:pPr>
              <w:pStyle w:val="Funotentext"/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Hauptcode</w:t>
            </w:r>
          </w:p>
        </w:tc>
        <w:tc>
          <w:tcPr>
            <w:tcW w:w="384" w:type="dxa"/>
            <w:gridSpan w:val="4"/>
          </w:tcPr>
          <w:p w14:paraId="081B45D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6" w:type="dxa"/>
            <w:gridSpan w:val="4"/>
          </w:tcPr>
          <w:p w14:paraId="1952E3E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7" w:type="dxa"/>
            <w:gridSpan w:val="5"/>
          </w:tcPr>
          <w:p w14:paraId="1BFEFC5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9" w:type="dxa"/>
            <w:gridSpan w:val="4"/>
          </w:tcPr>
          <w:p w14:paraId="2023C8D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1727" w:type="dxa"/>
            <w:gridSpan w:val="16"/>
          </w:tcPr>
          <w:p w14:paraId="17DC7FCE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Erhaltungszustand</w:t>
            </w:r>
          </w:p>
        </w:tc>
        <w:tc>
          <w:tcPr>
            <w:tcW w:w="564" w:type="dxa"/>
            <w:gridSpan w:val="5"/>
          </w:tcPr>
          <w:p w14:paraId="011FAEF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A</w:t>
            </w:r>
          </w:p>
          <w:p w14:paraId="37873AB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3" w:type="dxa"/>
            <w:gridSpan w:val="6"/>
          </w:tcPr>
          <w:p w14:paraId="59E4CFF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B</w:t>
            </w:r>
          </w:p>
          <w:p w14:paraId="3A0BB064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2" w:type="dxa"/>
            <w:gridSpan w:val="6"/>
          </w:tcPr>
          <w:p w14:paraId="6D7ACED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</w:t>
            </w:r>
          </w:p>
          <w:p w14:paraId="1B5EA24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3" w:type="dxa"/>
            <w:gridSpan w:val="5"/>
          </w:tcPr>
          <w:p w14:paraId="1884DF1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E</w:t>
            </w:r>
          </w:p>
          <w:p w14:paraId="3C6FC9B4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3065" w:type="dxa"/>
            <w:gridSpan w:val="16"/>
            <w:tcBorders>
              <w:right w:val="single" w:sz="12" w:space="0" w:color="auto"/>
            </w:tcBorders>
          </w:tcPr>
          <w:p w14:paraId="2799CF64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A/B, aber Pflanzengesellschaft fragmentarisch ausgeprägt </w:t>
            </w:r>
          </w:p>
        </w:tc>
      </w:tr>
      <w:tr w:rsidR="00743A61" w:rsidRPr="0041641E" w14:paraId="694AB025" w14:textId="77777777" w:rsidTr="00E84FF9">
        <w:trPr>
          <w:cantSplit/>
        </w:trPr>
        <w:tc>
          <w:tcPr>
            <w:tcW w:w="1675" w:type="dxa"/>
            <w:gridSpan w:val="7"/>
            <w:tcBorders>
              <w:left w:val="single" w:sz="12" w:space="0" w:color="auto"/>
            </w:tcBorders>
          </w:tcPr>
          <w:p w14:paraId="28D3131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Nebencode</w:t>
            </w:r>
          </w:p>
        </w:tc>
        <w:tc>
          <w:tcPr>
            <w:tcW w:w="384" w:type="dxa"/>
            <w:gridSpan w:val="4"/>
          </w:tcPr>
          <w:p w14:paraId="449094D3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6" w:type="dxa"/>
            <w:gridSpan w:val="4"/>
          </w:tcPr>
          <w:p w14:paraId="79AA4E5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7" w:type="dxa"/>
            <w:gridSpan w:val="5"/>
          </w:tcPr>
          <w:p w14:paraId="158BA0A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389" w:type="dxa"/>
            <w:gridSpan w:val="4"/>
          </w:tcPr>
          <w:p w14:paraId="289F83C8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  <w:tc>
          <w:tcPr>
            <w:tcW w:w="1727" w:type="dxa"/>
            <w:gridSpan w:val="16"/>
          </w:tcPr>
          <w:p w14:paraId="0A8F6A53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Erhaltungszustand</w:t>
            </w:r>
          </w:p>
        </w:tc>
        <w:tc>
          <w:tcPr>
            <w:tcW w:w="564" w:type="dxa"/>
            <w:gridSpan w:val="5"/>
          </w:tcPr>
          <w:p w14:paraId="3AEE9D63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A</w:t>
            </w:r>
          </w:p>
          <w:p w14:paraId="6F18B16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3" w:type="dxa"/>
            <w:gridSpan w:val="6"/>
          </w:tcPr>
          <w:p w14:paraId="2159F550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B </w:t>
            </w:r>
          </w:p>
          <w:p w14:paraId="1324C985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2" w:type="dxa"/>
            <w:gridSpan w:val="6"/>
          </w:tcPr>
          <w:p w14:paraId="0553A36D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C</w:t>
            </w:r>
          </w:p>
          <w:p w14:paraId="74B1313C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563" w:type="dxa"/>
            <w:gridSpan w:val="5"/>
          </w:tcPr>
          <w:p w14:paraId="4CBAC42E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E</w:t>
            </w:r>
          </w:p>
          <w:p w14:paraId="3404FC7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</w:p>
        </w:tc>
        <w:tc>
          <w:tcPr>
            <w:tcW w:w="3065" w:type="dxa"/>
            <w:gridSpan w:val="16"/>
            <w:tcBorders>
              <w:right w:val="single" w:sz="12" w:space="0" w:color="auto"/>
            </w:tcBorders>
          </w:tcPr>
          <w:p w14:paraId="3E554BD3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A/B, aber Pflanzengesellschaft fragmentarisch ausgeprägt</w:t>
            </w:r>
          </w:p>
        </w:tc>
      </w:tr>
      <w:tr w:rsidR="005878E2" w:rsidRPr="0041641E" w14:paraId="51041B85" w14:textId="77777777">
        <w:trPr>
          <w:cantSplit/>
        </w:trPr>
        <w:tc>
          <w:tcPr>
            <w:tcW w:w="10265" w:type="dxa"/>
            <w:gridSpan w:val="7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1547B1E" w14:textId="77777777" w:rsidR="005878E2" w:rsidRPr="0041641E" w:rsidRDefault="005878E2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 xml:space="preserve">Bewertung der Vollständigkeit der lebensraumtypischen Habitatstrukturen:     </w:t>
            </w:r>
            <w:r w:rsidR="00F82BD1" w:rsidRPr="0041641E">
              <w:rPr>
                <w:b/>
                <w:bCs/>
                <w:sz w:val="22"/>
                <w:szCs w:val="22"/>
              </w:rPr>
              <w:t xml:space="preserve">             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A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B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743A61" w:rsidRPr="0041641E" w14:paraId="1B583C47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25A08D44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Entstehung/F</w:t>
            </w:r>
            <w:r w:rsidR="00F82BD1" w:rsidRPr="0041641E">
              <w:rPr>
                <w:sz w:val="22"/>
              </w:rPr>
              <w:t>unktion</w:t>
            </w:r>
          </w:p>
        </w:tc>
      </w:tr>
      <w:tr w:rsidR="00743A61" w:rsidRPr="0041641E" w14:paraId="0145FB73" w14:textId="77777777" w:rsidTr="00E84FF9">
        <w:trPr>
          <w:cantSplit/>
        </w:trPr>
        <w:tc>
          <w:tcPr>
            <w:tcW w:w="2508" w:type="dxa"/>
            <w:gridSpan w:val="16"/>
            <w:tcBorders>
              <w:left w:val="single" w:sz="12" w:space="0" w:color="auto"/>
            </w:tcBorders>
          </w:tcPr>
          <w:p w14:paraId="230D29B7" w14:textId="77777777" w:rsidR="00180904" w:rsidRPr="0041641E" w:rsidRDefault="00743A61">
            <w:pPr>
              <w:keepNext/>
              <w:numPr>
                <w:ins w:id="0" w:author="Peters, Jürgen" w:date="2008-02-01T14:37:00Z"/>
              </w:numPr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Natürlich entstandenes </w:t>
            </w:r>
            <w:r w:rsidRPr="0041641E">
              <w:rPr>
                <w:sz w:val="22"/>
              </w:rPr>
              <w:br/>
              <w:t>Fließgewässer</w:t>
            </w:r>
          </w:p>
          <w:p w14:paraId="4B06149E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Lauf künstlich verlegt</w:t>
            </w:r>
            <w:r w:rsidRPr="0041641E">
              <w:rPr>
                <w:b/>
                <w:sz w:val="22"/>
              </w:rPr>
              <w:t xml:space="preserve"> </w:t>
            </w:r>
          </w:p>
        </w:tc>
        <w:tc>
          <w:tcPr>
            <w:tcW w:w="3060" w:type="dxa"/>
            <w:gridSpan w:val="30"/>
          </w:tcPr>
          <w:p w14:paraId="4351C1A6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Natürlich entstandene Quelle</w:t>
            </w:r>
          </w:p>
          <w:p w14:paraId="327EC563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Sekundär entstandene Quelle</w:t>
            </w:r>
          </w:p>
        </w:tc>
        <w:tc>
          <w:tcPr>
            <w:tcW w:w="2324" w:type="dxa"/>
            <w:gridSpan w:val="20"/>
          </w:tcPr>
          <w:p w14:paraId="446736C3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Entwässerungsgraben</w:t>
            </w:r>
          </w:p>
          <w:p w14:paraId="46ACC1D6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Mühlgraben</w:t>
            </w:r>
          </w:p>
          <w:p w14:paraId="6C951744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Kanal </w:t>
            </w:r>
          </w:p>
        </w:tc>
        <w:tc>
          <w:tcPr>
            <w:tcW w:w="2373" w:type="dxa"/>
            <w:gridSpan w:val="12"/>
            <w:tcBorders>
              <w:right w:val="single" w:sz="12" w:space="0" w:color="auto"/>
            </w:tcBorders>
          </w:tcPr>
          <w:p w14:paraId="2EAA7474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  <w:p w14:paraId="5C425D95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</w:p>
          <w:p w14:paraId="790CF5FE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</w:p>
        </w:tc>
      </w:tr>
      <w:tr w:rsidR="00E22619" w:rsidRPr="0041641E" w14:paraId="57EA9BAE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57"/>
        </w:trPr>
        <w:tc>
          <w:tcPr>
            <w:tcW w:w="10265" w:type="dxa"/>
            <w:gridSpan w:val="78"/>
            <w:tcBorders>
              <w:bottom w:val="single" w:sz="4" w:space="0" w:color="auto"/>
            </w:tcBorders>
            <w:shd w:val="pct25" w:color="000000" w:fill="FFFFFF"/>
          </w:tcPr>
          <w:p w14:paraId="74CC2D16" w14:textId="77777777" w:rsidR="00E22619" w:rsidRPr="0041641E" w:rsidRDefault="00255807" w:rsidP="005673F7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Biozönotisch bedeutsame Fließgewässertypen Deutschlands </w:t>
            </w:r>
          </w:p>
        </w:tc>
      </w:tr>
      <w:tr w:rsidR="00E22619" w:rsidRPr="0041641E" w14:paraId="61E1D6EE" w14:textId="77777777" w:rsidTr="00E84F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900"/>
        </w:trPr>
        <w:tc>
          <w:tcPr>
            <w:tcW w:w="4650" w:type="dxa"/>
            <w:gridSpan w:val="3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633CCC" w14:textId="77777777" w:rsidR="003567B5" w:rsidRPr="0041641E" w:rsidRDefault="00E22619" w:rsidP="005673F7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="00255807" w:rsidRPr="0041641E">
              <w:rPr>
                <w:sz w:val="28"/>
              </w:rPr>
              <w:t xml:space="preserve"> </w:t>
            </w:r>
            <w:r w:rsidR="00255807" w:rsidRPr="0041641E">
              <w:rPr>
                <w:sz w:val="22"/>
                <w:szCs w:val="22"/>
              </w:rPr>
              <w:t>Mittelgebirgsbach</w:t>
            </w:r>
            <w:r w:rsidRPr="0041641E">
              <w:rPr>
                <w:sz w:val="22"/>
              </w:rPr>
              <w:t xml:space="preserve">             </w:t>
            </w:r>
            <w:r w:rsidR="003567B5" w:rsidRPr="0041641E">
              <w:rPr>
                <w:sz w:val="22"/>
              </w:rPr>
              <w:t xml:space="preserve">    </w:t>
            </w:r>
            <w:r w:rsidR="003567B5" w:rsidRPr="0041641E">
              <w:rPr>
                <w:sz w:val="28"/>
              </w:rPr>
              <w:t xml:space="preserve">□ </w:t>
            </w:r>
            <w:r w:rsidR="003567B5" w:rsidRPr="0041641E">
              <w:rPr>
                <w:sz w:val="22"/>
              </w:rPr>
              <w:t xml:space="preserve">  karbonatisch</w:t>
            </w:r>
          </w:p>
          <w:p w14:paraId="20204F1A" w14:textId="77777777" w:rsidR="00E22619" w:rsidRPr="0041641E" w:rsidRDefault="00E22619" w:rsidP="003567B5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="00255807" w:rsidRPr="0041641E">
              <w:rPr>
                <w:sz w:val="28"/>
              </w:rPr>
              <w:t xml:space="preserve"> </w:t>
            </w:r>
            <w:r w:rsidR="00255807" w:rsidRPr="0041641E">
              <w:rPr>
                <w:sz w:val="22"/>
                <w:szCs w:val="22"/>
              </w:rPr>
              <w:t>Mittelgebirgsfluss</w:t>
            </w:r>
            <w:r w:rsidRPr="0041641E">
              <w:rPr>
                <w:sz w:val="22"/>
              </w:rPr>
              <w:t xml:space="preserve">    </w:t>
            </w:r>
            <w:r w:rsidR="003567B5" w:rsidRPr="0041641E">
              <w:rPr>
                <w:sz w:val="22"/>
              </w:rPr>
              <w:t xml:space="preserve">            </w:t>
            </w:r>
            <w:r w:rsidRPr="0041641E">
              <w:rPr>
                <w:sz w:val="22"/>
              </w:rPr>
              <w:t xml:space="preserve"> </w:t>
            </w:r>
            <w:r w:rsidR="003567B5" w:rsidRPr="0041641E">
              <w:rPr>
                <w:sz w:val="28"/>
              </w:rPr>
              <w:t xml:space="preserve">□ </w:t>
            </w:r>
            <w:r w:rsidR="003567B5" w:rsidRPr="0041641E">
              <w:rPr>
                <w:sz w:val="22"/>
              </w:rPr>
              <w:t xml:space="preserve">  silikatisch</w:t>
            </w:r>
            <w:r w:rsidRPr="0041641E">
              <w:rPr>
                <w:sz w:val="22"/>
              </w:rPr>
              <w:t xml:space="preserve">       </w:t>
            </w:r>
          </w:p>
          <w:p w14:paraId="12876EFE" w14:textId="77777777" w:rsidR="00180904" w:rsidRPr="0041641E" w:rsidRDefault="00180904" w:rsidP="00EA1DBF">
            <w:pPr>
              <w:spacing w:line="260" w:lineRule="exact"/>
              <w:rPr>
                <w:sz w:val="22"/>
              </w:rPr>
            </w:pPr>
          </w:p>
        </w:tc>
        <w:tc>
          <w:tcPr>
            <w:tcW w:w="5615" w:type="dxa"/>
            <w:gridSpan w:val="4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B9B1E1" w14:textId="77777777" w:rsidR="00E22619" w:rsidRPr="0041641E" w:rsidRDefault="00E22619" w:rsidP="005673F7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="00EA1DBF" w:rsidRPr="0041641E">
              <w:rPr>
                <w:sz w:val="22"/>
              </w:rPr>
              <w:t>grobmaterialreich</w:t>
            </w:r>
          </w:p>
          <w:p w14:paraId="1EE9FA01" w14:textId="77777777" w:rsidR="00EA1DBF" w:rsidRPr="0041641E" w:rsidRDefault="00EA1DBF" w:rsidP="00EA1DBF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feinmaterialreich</w:t>
            </w:r>
          </w:p>
          <w:p w14:paraId="1128B62F" w14:textId="77777777" w:rsidR="00E22619" w:rsidRPr="0041641E" w:rsidRDefault="00E22619" w:rsidP="003567B5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="003E72F4" w:rsidRPr="0041641E">
              <w:rPr>
                <w:sz w:val="22"/>
              </w:rPr>
              <w:t>fein- und grobmaterialreich</w:t>
            </w:r>
          </w:p>
        </w:tc>
      </w:tr>
      <w:tr w:rsidR="003567B5" w:rsidRPr="0041641E" w14:paraId="20C03326" w14:textId="77777777" w:rsidTr="00E84F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32"/>
        </w:trPr>
        <w:tc>
          <w:tcPr>
            <w:tcW w:w="4650" w:type="dxa"/>
            <w:gridSpan w:val="3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FF4898" w14:textId="77777777" w:rsidR="003567B5" w:rsidRPr="0041641E" w:rsidRDefault="003567B5" w:rsidP="00EA1DBF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großer Fluss des Mittelgebirges</w:t>
            </w:r>
          </w:p>
        </w:tc>
        <w:tc>
          <w:tcPr>
            <w:tcW w:w="5615" w:type="dxa"/>
            <w:gridSpan w:val="4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90CAC7" w14:textId="77777777" w:rsidR="003567B5" w:rsidRPr="0041641E" w:rsidRDefault="003567B5" w:rsidP="00EA1DBF">
            <w:pPr>
              <w:spacing w:line="260" w:lineRule="exact"/>
              <w:ind w:left="284" w:hanging="284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kiesgeprägter Strom (Mittelgebirge)</w:t>
            </w:r>
          </w:p>
        </w:tc>
      </w:tr>
      <w:tr w:rsidR="00255807" w:rsidRPr="0041641E" w14:paraId="572BDEBF" w14:textId="77777777" w:rsidTr="00E84F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85"/>
        </w:trPr>
        <w:tc>
          <w:tcPr>
            <w:tcW w:w="4650" w:type="dxa"/>
            <w:gridSpan w:val="3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770037" w14:textId="77777777" w:rsidR="00255807" w:rsidRPr="0041641E" w:rsidRDefault="00255807" w:rsidP="00DB5166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Tieflandbach</w:t>
            </w:r>
            <w:r w:rsidRPr="0041641E">
              <w:rPr>
                <w:sz w:val="22"/>
              </w:rPr>
              <w:t xml:space="preserve">                     </w:t>
            </w:r>
          </w:p>
          <w:p w14:paraId="584FF56D" w14:textId="77777777" w:rsidR="00255807" w:rsidRPr="0041641E" w:rsidRDefault="00255807" w:rsidP="00DB5166">
            <w:pPr>
              <w:spacing w:line="260" w:lineRule="exact"/>
              <w:rPr>
                <w:rFonts w:ascii="Courier New" w:hAnsi="Courier New"/>
                <w:sz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Tieflandfluss</w:t>
            </w:r>
            <w:r w:rsidRPr="0041641E">
              <w:rPr>
                <w:sz w:val="22"/>
              </w:rPr>
              <w:t xml:space="preserve">            </w:t>
            </w:r>
          </w:p>
          <w:p w14:paraId="0E874053" w14:textId="77777777" w:rsidR="00255807" w:rsidRPr="0041641E" w:rsidRDefault="00255807" w:rsidP="00EA1DBF">
            <w:pPr>
              <w:spacing w:line="260" w:lineRule="exact"/>
              <w:rPr>
                <w:sz w:val="22"/>
              </w:rPr>
            </w:pPr>
          </w:p>
        </w:tc>
        <w:tc>
          <w:tcPr>
            <w:tcW w:w="5615" w:type="dxa"/>
            <w:gridSpan w:val="4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5BB6EF0" w14:textId="77777777" w:rsidR="00255807" w:rsidRPr="0041641E" w:rsidRDefault="00255807" w:rsidP="00DB5166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sandgeprägt</w:t>
            </w:r>
          </w:p>
          <w:p w14:paraId="329BF5A2" w14:textId="77777777" w:rsidR="00EA1DBF" w:rsidRPr="0041641E" w:rsidRDefault="00EA1DBF" w:rsidP="00EA1DBF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sand- und lehmgeprägt</w:t>
            </w:r>
          </w:p>
          <w:p w14:paraId="242B18DA" w14:textId="77777777" w:rsidR="00255807" w:rsidRPr="0041641E" w:rsidRDefault="00255807" w:rsidP="00DB5166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kiesgeprägt</w:t>
            </w:r>
          </w:p>
          <w:p w14:paraId="2465243C" w14:textId="77777777" w:rsidR="00255807" w:rsidRPr="0041641E" w:rsidRDefault="00255807" w:rsidP="00EA1DBF">
            <w:pPr>
              <w:spacing w:line="260" w:lineRule="exact"/>
              <w:ind w:left="284" w:hanging="284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löss-lehmgeprägt</w:t>
            </w:r>
          </w:p>
        </w:tc>
      </w:tr>
      <w:tr w:rsidR="003567B5" w:rsidRPr="0041641E" w14:paraId="7E334AE8" w14:textId="77777777" w:rsidTr="00E84F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77"/>
        </w:trPr>
        <w:tc>
          <w:tcPr>
            <w:tcW w:w="4650" w:type="dxa"/>
            <w:gridSpan w:val="3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0D3421" w14:textId="77777777" w:rsidR="003567B5" w:rsidRPr="0041641E" w:rsidRDefault="003567B5" w:rsidP="003567B5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sandgeprägter Strom (Tiefland)</w:t>
            </w:r>
          </w:p>
        </w:tc>
        <w:tc>
          <w:tcPr>
            <w:tcW w:w="5615" w:type="dxa"/>
            <w:gridSpan w:val="4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95C1AA" w14:textId="77777777" w:rsidR="003567B5" w:rsidRPr="0041641E" w:rsidRDefault="003567B5" w:rsidP="00EA1DBF">
            <w:pPr>
              <w:spacing w:before="40" w:line="26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Marschengewässer</w:t>
            </w:r>
          </w:p>
        </w:tc>
      </w:tr>
      <w:tr w:rsidR="00255807" w:rsidRPr="0041641E" w14:paraId="1D0868FD" w14:textId="77777777" w:rsidTr="003D19C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85"/>
        </w:trPr>
        <w:tc>
          <w:tcPr>
            <w:tcW w:w="4650" w:type="dxa"/>
            <w:gridSpan w:val="3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CD904F" w14:textId="77777777" w:rsidR="00255807" w:rsidRPr="0041641E" w:rsidRDefault="00255807" w:rsidP="00DB5166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organisch geprägter Bach</w:t>
            </w:r>
            <w:r w:rsidRPr="0041641E">
              <w:rPr>
                <w:sz w:val="22"/>
              </w:rPr>
              <w:t xml:space="preserve">                     </w:t>
            </w:r>
          </w:p>
          <w:p w14:paraId="3925DB13" w14:textId="77777777" w:rsidR="00255807" w:rsidRPr="0041641E" w:rsidRDefault="00255807" w:rsidP="00EA1DBF">
            <w:pPr>
              <w:spacing w:line="260" w:lineRule="exact"/>
              <w:rPr>
                <w:rFonts w:ascii="Courier New" w:hAnsi="Courier New"/>
                <w:sz w:val="22"/>
              </w:rPr>
            </w:pPr>
            <w:r w:rsidRPr="0041641E">
              <w:rPr>
                <w:sz w:val="28"/>
              </w:rPr>
              <w:t xml:space="preserve">□ </w:t>
            </w:r>
            <w:r w:rsidR="00EA1DBF" w:rsidRPr="0041641E">
              <w:rPr>
                <w:sz w:val="22"/>
                <w:szCs w:val="22"/>
              </w:rPr>
              <w:t>organisch geprägter Fluss</w:t>
            </w:r>
            <w:r w:rsidRPr="0041641E">
              <w:rPr>
                <w:sz w:val="22"/>
              </w:rPr>
              <w:t xml:space="preserve">            </w:t>
            </w:r>
          </w:p>
        </w:tc>
        <w:tc>
          <w:tcPr>
            <w:tcW w:w="5615" w:type="dxa"/>
            <w:gridSpan w:val="4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524077" w14:textId="77777777" w:rsidR="00255807" w:rsidRPr="0041641E" w:rsidRDefault="00EA1DBF" w:rsidP="00EA1DBF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kleines Niederungsfließgewässer der Fluss und Stromtäler</w:t>
            </w:r>
          </w:p>
          <w:p w14:paraId="7A8009E4" w14:textId="77777777" w:rsidR="00EA1DBF" w:rsidRPr="0041641E" w:rsidRDefault="00EA1DBF" w:rsidP="00EA1DBF">
            <w:pPr>
              <w:spacing w:before="40" w:line="26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rFonts w:ascii="Courier New" w:hAnsi="Courier New"/>
                <w:sz w:val="22"/>
              </w:rPr>
              <w:t xml:space="preserve"> </w:t>
            </w:r>
            <w:r w:rsidRPr="0041641E">
              <w:rPr>
                <w:sz w:val="22"/>
              </w:rPr>
              <w:t>Seeausfluss-geprägtes Fließgewässer</w:t>
            </w:r>
          </w:p>
        </w:tc>
      </w:tr>
      <w:tr w:rsidR="00255807" w:rsidRPr="0041641E" w14:paraId="0EF5D2BA" w14:textId="77777777" w:rsidTr="003D19C3">
        <w:trPr>
          <w:cantSplit/>
        </w:trPr>
        <w:tc>
          <w:tcPr>
            <w:tcW w:w="3588" w:type="dxa"/>
            <w:gridSpan w:val="2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66B080CF" w14:textId="77777777" w:rsidR="00255807" w:rsidRPr="0041641E" w:rsidRDefault="00255807" w:rsidP="005673F7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>Teilkriterium Gewässerstrukturen</w:t>
            </w:r>
          </w:p>
        </w:tc>
        <w:tc>
          <w:tcPr>
            <w:tcW w:w="252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1C4A694E" w14:textId="77777777" w:rsidR="00255807" w:rsidRPr="0041641E" w:rsidRDefault="00255807" w:rsidP="005673F7">
            <w:pPr>
              <w:spacing w:before="40" w:line="220" w:lineRule="exact"/>
              <w:rPr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A: naturnah, vielfältig    </w:t>
            </w:r>
          </w:p>
        </w:tc>
        <w:tc>
          <w:tcPr>
            <w:tcW w:w="216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6DB6A296" w14:textId="77777777" w:rsidR="00255807" w:rsidRPr="0041641E" w:rsidRDefault="00255807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B: </w:t>
            </w:r>
            <w:r w:rsidRPr="0041641E">
              <w:rPr>
                <w:sz w:val="22"/>
                <w:szCs w:val="22"/>
              </w:rPr>
              <w:t xml:space="preserve">geringe Defizite   </w:t>
            </w:r>
          </w:p>
        </w:tc>
        <w:tc>
          <w:tcPr>
            <w:tcW w:w="19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99"/>
          </w:tcPr>
          <w:p w14:paraId="128838C0" w14:textId="77777777" w:rsidR="00255807" w:rsidRPr="0041641E" w:rsidRDefault="00255807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C: </w:t>
            </w:r>
            <w:r w:rsidRPr="0041641E">
              <w:rPr>
                <w:sz w:val="22"/>
                <w:szCs w:val="22"/>
              </w:rPr>
              <w:t>starke Defizite</w:t>
            </w:r>
          </w:p>
        </w:tc>
      </w:tr>
      <w:tr w:rsidR="00255807" w:rsidRPr="0041641E" w14:paraId="172287EA" w14:textId="77777777" w:rsidTr="003D19C3">
        <w:trPr>
          <w:cantSplit/>
        </w:trPr>
        <w:tc>
          <w:tcPr>
            <w:tcW w:w="2334" w:type="dxa"/>
            <w:gridSpan w:val="14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7A1ED29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bCs/>
                <w:sz w:val="22"/>
                <w:szCs w:val="22"/>
              </w:rPr>
              <w:t xml:space="preserve">Strukturgüteklasse: </w:t>
            </w:r>
          </w:p>
        </w:tc>
        <w:tc>
          <w:tcPr>
            <w:tcW w:w="113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13EB39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1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33E5CA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03486D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3</w:t>
            </w:r>
          </w:p>
        </w:tc>
        <w:tc>
          <w:tcPr>
            <w:tcW w:w="113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FE79D4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4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49A26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5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EA7F5E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62511A4" w14:textId="77777777" w:rsidR="00255807" w:rsidRPr="0041641E" w:rsidRDefault="00255807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7</w:t>
            </w:r>
          </w:p>
        </w:tc>
      </w:tr>
      <w:tr w:rsidR="00255807" w:rsidRPr="0041641E" w14:paraId="72E59EE4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22C4CC7D" w14:textId="77777777" w:rsidR="00255807" w:rsidRPr="0041641E" w:rsidRDefault="00255807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Größe/Morphologie    </w:t>
            </w:r>
          </w:p>
        </w:tc>
      </w:tr>
      <w:tr w:rsidR="00255807" w:rsidRPr="0041641E" w14:paraId="27E60595" w14:textId="77777777" w:rsidTr="00E84FF9">
        <w:trPr>
          <w:cantSplit/>
          <w:trHeight w:val="276"/>
        </w:trPr>
        <w:tc>
          <w:tcPr>
            <w:tcW w:w="1595" w:type="dxa"/>
            <w:gridSpan w:val="6"/>
            <w:vMerge w:val="restart"/>
            <w:tcBorders>
              <w:left w:val="single" w:sz="12" w:space="0" w:color="auto"/>
            </w:tcBorders>
          </w:tcPr>
          <w:p w14:paraId="6E0D759B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Breite</w:t>
            </w:r>
          </w:p>
          <w:p w14:paraId="1565A0FD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&lt;1 m</w:t>
            </w:r>
          </w:p>
          <w:p w14:paraId="76DDD01D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1-&lt;2 m</w:t>
            </w:r>
          </w:p>
          <w:p w14:paraId="3685F04E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2-&lt;5 m</w:t>
            </w:r>
          </w:p>
          <w:p w14:paraId="4B60BF45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5-&lt;10 m</w:t>
            </w:r>
          </w:p>
          <w:p w14:paraId="59969939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10-&lt;20 m</w:t>
            </w:r>
          </w:p>
        </w:tc>
        <w:tc>
          <w:tcPr>
            <w:tcW w:w="1466" w:type="dxa"/>
            <w:gridSpan w:val="17"/>
            <w:vMerge w:val="restart"/>
          </w:tcPr>
          <w:p w14:paraId="018113C6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20-&lt;50 m</w:t>
            </w:r>
          </w:p>
          <w:p w14:paraId="4FE05444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50-&lt;100 m</w:t>
            </w:r>
          </w:p>
          <w:p w14:paraId="6C0D9D87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≥ 100 m</w:t>
            </w:r>
          </w:p>
          <w:p w14:paraId="61612DC4" w14:textId="77777777" w:rsidR="00255807" w:rsidRPr="0041641E" w:rsidRDefault="00255807">
            <w:pPr>
              <w:spacing w:line="260" w:lineRule="exact"/>
              <w:rPr>
                <w:i/>
                <w:sz w:val="22"/>
              </w:rPr>
            </w:pPr>
            <w:r w:rsidRPr="0041641E">
              <w:rPr>
                <w:sz w:val="22"/>
              </w:rPr>
              <w:t>ca............  m</w:t>
            </w:r>
            <w:r w:rsidRPr="0041641E">
              <w:rPr>
                <w:sz w:val="22"/>
              </w:rPr>
              <w:br/>
            </w:r>
          </w:p>
        </w:tc>
        <w:tc>
          <w:tcPr>
            <w:tcW w:w="1427" w:type="dxa"/>
            <w:gridSpan w:val="13"/>
            <w:vMerge w:val="restart"/>
          </w:tcPr>
          <w:p w14:paraId="68259D6E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Wassertiefe</w:t>
            </w:r>
          </w:p>
          <w:p w14:paraId="06156E04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proofErr w:type="gramStart"/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 &lt;</w:t>
            </w:r>
            <w:proofErr w:type="gramEnd"/>
            <w:r w:rsidRPr="0041641E">
              <w:rPr>
                <w:sz w:val="22"/>
              </w:rPr>
              <w:t xml:space="preserve"> 0,5 m</w:t>
            </w:r>
          </w:p>
          <w:p w14:paraId="7F2A35E3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proofErr w:type="gramStart"/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 0</w:t>
            </w:r>
            <w:proofErr w:type="gramEnd"/>
            <w:r w:rsidRPr="0041641E">
              <w:rPr>
                <w:sz w:val="22"/>
              </w:rPr>
              <w:t>,5-1 m</w:t>
            </w:r>
          </w:p>
          <w:p w14:paraId="11624CA3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proofErr w:type="gramStart"/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 &gt;</w:t>
            </w:r>
            <w:proofErr w:type="gramEnd"/>
            <w:r w:rsidRPr="0041641E">
              <w:rPr>
                <w:sz w:val="22"/>
              </w:rPr>
              <w:t>1-3 m</w:t>
            </w:r>
          </w:p>
          <w:p w14:paraId="0322D6C5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 3 m  </w:t>
            </w:r>
          </w:p>
          <w:p w14:paraId="6A95F6F7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</w:p>
          <w:p w14:paraId="163052CD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2"/>
              </w:rPr>
              <w:t>Messung:</w:t>
            </w:r>
          </w:p>
          <w:p w14:paraId="56E5509F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2"/>
              </w:rPr>
              <w:t>....................m</w:t>
            </w:r>
          </w:p>
        </w:tc>
        <w:tc>
          <w:tcPr>
            <w:tcW w:w="1980" w:type="dxa"/>
            <w:gridSpan w:val="20"/>
            <w:vMerge w:val="restart"/>
          </w:tcPr>
          <w:p w14:paraId="3652CEE9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i/>
                <w:sz w:val="22"/>
              </w:rPr>
            </w:pPr>
            <w:r w:rsidRPr="0041641E">
              <w:rPr>
                <w:sz w:val="22"/>
              </w:rPr>
              <w:t xml:space="preserve">Uferneigung </w:t>
            </w:r>
          </w:p>
          <w:p w14:paraId="21D890BF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</w:t>
            </w:r>
            <w:proofErr w:type="gramStart"/>
            <w:r w:rsidRPr="0041641E">
              <w:rPr>
                <w:sz w:val="22"/>
              </w:rPr>
              <w:t>flach  (</w:t>
            </w:r>
            <w:proofErr w:type="gramEnd"/>
            <w:r w:rsidRPr="0041641E">
              <w:rPr>
                <w:sz w:val="22"/>
              </w:rPr>
              <w:t>&lt; 1:10)</w:t>
            </w:r>
          </w:p>
          <w:p w14:paraId="0C35A989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mittel (1:10-1:3)</w:t>
            </w:r>
          </w:p>
          <w:p w14:paraId="01B59E73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steil (&gt;1:3-1:2)</w:t>
            </w:r>
          </w:p>
          <w:p w14:paraId="2F8C65AA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sehr steil (&gt; 1:2)</w:t>
            </w:r>
          </w:p>
        </w:tc>
        <w:tc>
          <w:tcPr>
            <w:tcW w:w="1620" w:type="dxa"/>
            <w:gridSpan w:val="13"/>
            <w:vMerge w:val="restart"/>
          </w:tcPr>
          <w:p w14:paraId="3824F3F7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Abbruchkanten</w:t>
            </w:r>
          </w:p>
          <w:p w14:paraId="7CB026F7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 1 m hoch</w:t>
            </w:r>
          </w:p>
          <w:p w14:paraId="0CD3C293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1-2 m hoch</w:t>
            </w:r>
          </w:p>
          <w:p w14:paraId="32DC4A29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 2m hoch</w:t>
            </w:r>
          </w:p>
          <w:p w14:paraId="4815C8AE" w14:textId="77777777" w:rsidR="00255807" w:rsidRPr="0041641E" w:rsidRDefault="00255807">
            <w:pPr>
              <w:spacing w:line="26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 w:val="restart"/>
            <w:tcBorders>
              <w:right w:val="single" w:sz="12" w:space="0" w:color="auto"/>
            </w:tcBorders>
          </w:tcPr>
          <w:p w14:paraId="06C0A77C" w14:textId="77777777" w:rsidR="00255807" w:rsidRPr="0041641E" w:rsidRDefault="00255807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Anmerkung:</w:t>
            </w:r>
          </w:p>
        </w:tc>
      </w:tr>
      <w:tr w:rsidR="00255807" w:rsidRPr="0041641E" w14:paraId="78B54BDD" w14:textId="77777777" w:rsidTr="00E84FF9">
        <w:trPr>
          <w:cantSplit/>
          <w:trHeight w:val="375"/>
        </w:trPr>
        <w:tc>
          <w:tcPr>
            <w:tcW w:w="1595" w:type="dxa"/>
            <w:gridSpan w:val="6"/>
            <w:vMerge/>
            <w:tcBorders>
              <w:left w:val="single" w:sz="12" w:space="0" w:color="auto"/>
            </w:tcBorders>
          </w:tcPr>
          <w:p w14:paraId="3E70EE2F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66" w:type="dxa"/>
            <w:gridSpan w:val="17"/>
            <w:vMerge/>
          </w:tcPr>
          <w:p w14:paraId="0D6E5EBD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27" w:type="dxa"/>
            <w:gridSpan w:val="13"/>
            <w:vMerge/>
          </w:tcPr>
          <w:p w14:paraId="5E352E15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980" w:type="dxa"/>
            <w:gridSpan w:val="20"/>
            <w:vMerge/>
          </w:tcPr>
          <w:p w14:paraId="3935C906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620" w:type="dxa"/>
            <w:gridSpan w:val="13"/>
            <w:vMerge/>
          </w:tcPr>
          <w:p w14:paraId="5F6DCC83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/>
            <w:tcBorders>
              <w:right w:val="single" w:sz="12" w:space="0" w:color="auto"/>
            </w:tcBorders>
          </w:tcPr>
          <w:p w14:paraId="124B958F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</w:tr>
      <w:tr w:rsidR="00255807" w:rsidRPr="0041641E" w14:paraId="4D855FA8" w14:textId="77777777" w:rsidTr="00E84FF9">
        <w:trPr>
          <w:cantSplit/>
          <w:trHeight w:val="506"/>
        </w:trPr>
        <w:tc>
          <w:tcPr>
            <w:tcW w:w="1595" w:type="dxa"/>
            <w:gridSpan w:val="6"/>
            <w:vMerge/>
            <w:tcBorders>
              <w:left w:val="single" w:sz="12" w:space="0" w:color="auto"/>
            </w:tcBorders>
          </w:tcPr>
          <w:p w14:paraId="5E2C50F9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66" w:type="dxa"/>
            <w:gridSpan w:val="17"/>
            <w:vMerge/>
          </w:tcPr>
          <w:p w14:paraId="652B4BAD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27" w:type="dxa"/>
            <w:gridSpan w:val="13"/>
            <w:vMerge/>
          </w:tcPr>
          <w:p w14:paraId="49032947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980" w:type="dxa"/>
            <w:gridSpan w:val="20"/>
            <w:vMerge/>
          </w:tcPr>
          <w:p w14:paraId="1953652F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620" w:type="dxa"/>
            <w:gridSpan w:val="13"/>
            <w:vMerge/>
          </w:tcPr>
          <w:p w14:paraId="2F5D6E21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/>
            <w:tcBorders>
              <w:right w:val="single" w:sz="12" w:space="0" w:color="auto"/>
            </w:tcBorders>
          </w:tcPr>
          <w:p w14:paraId="2E56A85A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</w:tr>
      <w:tr w:rsidR="00255807" w:rsidRPr="0041641E" w14:paraId="7978577D" w14:textId="77777777" w:rsidTr="00E84FF9">
        <w:trPr>
          <w:cantSplit/>
          <w:trHeight w:val="220"/>
        </w:trPr>
        <w:tc>
          <w:tcPr>
            <w:tcW w:w="1595" w:type="dxa"/>
            <w:gridSpan w:val="6"/>
            <w:vMerge/>
            <w:tcBorders>
              <w:left w:val="single" w:sz="12" w:space="0" w:color="auto"/>
            </w:tcBorders>
          </w:tcPr>
          <w:p w14:paraId="10B39D81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66" w:type="dxa"/>
            <w:gridSpan w:val="17"/>
            <w:vMerge/>
          </w:tcPr>
          <w:p w14:paraId="55AE1FCD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27" w:type="dxa"/>
            <w:gridSpan w:val="13"/>
            <w:vMerge/>
          </w:tcPr>
          <w:p w14:paraId="1406CF52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980" w:type="dxa"/>
            <w:gridSpan w:val="20"/>
            <w:vMerge/>
          </w:tcPr>
          <w:p w14:paraId="644C3A14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620" w:type="dxa"/>
            <w:gridSpan w:val="13"/>
            <w:vMerge/>
          </w:tcPr>
          <w:p w14:paraId="5B5D016F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/>
            <w:tcBorders>
              <w:right w:val="single" w:sz="12" w:space="0" w:color="auto"/>
            </w:tcBorders>
          </w:tcPr>
          <w:p w14:paraId="1A0CD5F2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</w:tr>
      <w:tr w:rsidR="00255807" w:rsidRPr="0041641E" w14:paraId="357AA1A5" w14:textId="77777777" w:rsidTr="00E84FF9">
        <w:trPr>
          <w:cantSplit/>
          <w:trHeight w:val="285"/>
        </w:trPr>
        <w:tc>
          <w:tcPr>
            <w:tcW w:w="1595" w:type="dxa"/>
            <w:gridSpan w:val="6"/>
            <w:vMerge/>
            <w:tcBorders>
              <w:left w:val="single" w:sz="12" w:space="0" w:color="auto"/>
            </w:tcBorders>
          </w:tcPr>
          <w:p w14:paraId="18C1478E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66" w:type="dxa"/>
            <w:gridSpan w:val="17"/>
            <w:vMerge w:val="restart"/>
          </w:tcPr>
          <w:p w14:paraId="49E2D0DA" w14:textId="77777777" w:rsidR="00255807" w:rsidRPr="0041641E" w:rsidRDefault="00255807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Quelltopf: </w:t>
            </w:r>
          </w:p>
          <w:p w14:paraId="1D7312DD" w14:textId="77777777" w:rsidR="00255807" w:rsidRPr="0041641E" w:rsidRDefault="00255807">
            <w:pPr>
              <w:spacing w:before="40" w:line="220" w:lineRule="exact"/>
              <w:rPr>
                <w:sz w:val="22"/>
              </w:rPr>
            </w:pPr>
            <w:proofErr w:type="gramStart"/>
            <w:r w:rsidRPr="0041641E">
              <w:rPr>
                <w:sz w:val="22"/>
              </w:rPr>
              <w:t>Breite:.......</w:t>
            </w:r>
            <w:proofErr w:type="gramEnd"/>
            <w:r w:rsidRPr="0041641E">
              <w:rPr>
                <w:sz w:val="22"/>
              </w:rPr>
              <w:t xml:space="preserve"> m</w:t>
            </w:r>
          </w:p>
          <w:p w14:paraId="62A76FB1" w14:textId="77777777" w:rsidR="00255807" w:rsidRPr="0041641E" w:rsidRDefault="00255807">
            <w:pPr>
              <w:spacing w:before="40" w:line="220" w:lineRule="exact"/>
              <w:rPr>
                <w:sz w:val="22"/>
              </w:rPr>
            </w:pPr>
            <w:proofErr w:type="gramStart"/>
            <w:r w:rsidRPr="0041641E">
              <w:rPr>
                <w:sz w:val="22"/>
              </w:rPr>
              <w:t>Länge:......</w:t>
            </w:r>
            <w:proofErr w:type="gramEnd"/>
            <w:r w:rsidRPr="0041641E">
              <w:rPr>
                <w:sz w:val="22"/>
              </w:rPr>
              <w:t xml:space="preserve"> m</w:t>
            </w:r>
          </w:p>
        </w:tc>
        <w:tc>
          <w:tcPr>
            <w:tcW w:w="1427" w:type="dxa"/>
            <w:gridSpan w:val="13"/>
            <w:vMerge/>
          </w:tcPr>
          <w:p w14:paraId="4C74B71C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980" w:type="dxa"/>
            <w:gridSpan w:val="20"/>
            <w:vMerge/>
          </w:tcPr>
          <w:p w14:paraId="34A196E6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620" w:type="dxa"/>
            <w:gridSpan w:val="13"/>
            <w:vMerge/>
          </w:tcPr>
          <w:p w14:paraId="3626B458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/>
            <w:tcBorders>
              <w:right w:val="single" w:sz="12" w:space="0" w:color="auto"/>
            </w:tcBorders>
          </w:tcPr>
          <w:p w14:paraId="05E1760E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</w:tr>
      <w:tr w:rsidR="00255807" w:rsidRPr="0041641E" w14:paraId="0ECBB1AB" w14:textId="77777777" w:rsidTr="00E84FF9">
        <w:trPr>
          <w:cantSplit/>
          <w:trHeight w:val="723"/>
        </w:trPr>
        <w:tc>
          <w:tcPr>
            <w:tcW w:w="1595" w:type="dxa"/>
            <w:gridSpan w:val="6"/>
            <w:vMerge/>
            <w:tcBorders>
              <w:left w:val="single" w:sz="12" w:space="0" w:color="auto"/>
            </w:tcBorders>
          </w:tcPr>
          <w:p w14:paraId="3C981760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66" w:type="dxa"/>
            <w:gridSpan w:val="17"/>
            <w:vMerge/>
          </w:tcPr>
          <w:p w14:paraId="31C58EF3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427" w:type="dxa"/>
            <w:gridSpan w:val="13"/>
            <w:vMerge/>
          </w:tcPr>
          <w:p w14:paraId="0309C84A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980" w:type="dxa"/>
            <w:gridSpan w:val="20"/>
            <w:vMerge/>
          </w:tcPr>
          <w:p w14:paraId="2955615A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1620" w:type="dxa"/>
            <w:gridSpan w:val="13"/>
            <w:vMerge/>
          </w:tcPr>
          <w:p w14:paraId="4B848274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  <w:tc>
          <w:tcPr>
            <w:tcW w:w="2177" w:type="dxa"/>
            <w:gridSpan w:val="9"/>
            <w:vMerge/>
            <w:tcBorders>
              <w:right w:val="single" w:sz="12" w:space="0" w:color="auto"/>
            </w:tcBorders>
          </w:tcPr>
          <w:p w14:paraId="358D74EE" w14:textId="77777777" w:rsidR="00255807" w:rsidRPr="0041641E" w:rsidRDefault="00255807">
            <w:pPr>
              <w:spacing w:line="220" w:lineRule="exact"/>
              <w:rPr>
                <w:sz w:val="22"/>
              </w:rPr>
            </w:pPr>
          </w:p>
        </w:tc>
      </w:tr>
      <w:tr w:rsidR="00743A61" w:rsidRPr="0041641E" w14:paraId="39D13EAA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376BB37B" w14:textId="77777777" w:rsidR="00743A61" w:rsidRPr="0041641E" w:rsidRDefault="00743A61" w:rsidP="003D19C3">
            <w:pPr>
              <w:pageBreakBefore/>
              <w:spacing w:before="40" w:after="40" w:line="220" w:lineRule="exact"/>
              <w:rPr>
                <w:sz w:val="22"/>
              </w:rPr>
            </w:pPr>
            <w:bookmarkStart w:id="1" w:name="_GoBack"/>
            <w:r w:rsidRPr="0041641E">
              <w:rPr>
                <w:sz w:val="22"/>
              </w:rPr>
              <w:t xml:space="preserve">Verlauf    </w:t>
            </w:r>
          </w:p>
        </w:tc>
      </w:tr>
      <w:bookmarkEnd w:id="1"/>
      <w:tr w:rsidR="00743A61" w:rsidRPr="0041641E" w14:paraId="5B1130C2" w14:textId="77777777" w:rsidTr="00E84FF9">
        <w:trPr>
          <w:cantSplit/>
        </w:trPr>
        <w:tc>
          <w:tcPr>
            <w:tcW w:w="1278" w:type="dxa"/>
            <w:gridSpan w:val="4"/>
            <w:tcBorders>
              <w:left w:val="single" w:sz="12" w:space="0" w:color="auto"/>
            </w:tcBorders>
          </w:tcPr>
          <w:p w14:paraId="2B5DD674" w14:textId="77777777" w:rsidR="00743A61" w:rsidRPr="0041641E" w:rsidRDefault="001004F0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noProof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5A43FC65" wp14:editId="7D3693D7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381000</wp:posOffset>
                      </wp:positionV>
                      <wp:extent cx="581660" cy="161290"/>
                      <wp:effectExtent l="0" t="0" r="0" b="0"/>
                      <wp:wrapNone/>
                      <wp:docPr id="4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1660" cy="161290"/>
                              </a:xfrm>
                              <a:custGeom>
                                <a:avLst/>
                                <a:gdLst>
                                  <a:gd name="T0" fmla="*/ 136 w 1035"/>
                                  <a:gd name="T1" fmla="*/ 201 h 351"/>
                                  <a:gd name="T2" fmla="*/ 61 w 1035"/>
                                  <a:gd name="T3" fmla="*/ 96 h 351"/>
                                  <a:gd name="T4" fmla="*/ 31 w 1035"/>
                                  <a:gd name="T5" fmla="*/ 6 h 351"/>
                                  <a:gd name="T6" fmla="*/ 106 w 1035"/>
                                  <a:gd name="T7" fmla="*/ 21 h 351"/>
                                  <a:gd name="T8" fmla="*/ 151 w 1035"/>
                                  <a:gd name="T9" fmla="*/ 36 h 351"/>
                                  <a:gd name="T10" fmla="*/ 226 w 1035"/>
                                  <a:gd name="T11" fmla="*/ 126 h 351"/>
                                  <a:gd name="T12" fmla="*/ 286 w 1035"/>
                                  <a:gd name="T13" fmla="*/ 231 h 351"/>
                                  <a:gd name="T14" fmla="*/ 331 w 1035"/>
                                  <a:gd name="T15" fmla="*/ 201 h 351"/>
                                  <a:gd name="T16" fmla="*/ 271 w 1035"/>
                                  <a:gd name="T17" fmla="*/ 66 h 351"/>
                                  <a:gd name="T18" fmla="*/ 421 w 1035"/>
                                  <a:gd name="T19" fmla="*/ 111 h 351"/>
                                  <a:gd name="T20" fmla="*/ 436 w 1035"/>
                                  <a:gd name="T21" fmla="*/ 156 h 351"/>
                                  <a:gd name="T22" fmla="*/ 406 w 1035"/>
                                  <a:gd name="T23" fmla="*/ 246 h 351"/>
                                  <a:gd name="T24" fmla="*/ 511 w 1035"/>
                                  <a:gd name="T25" fmla="*/ 321 h 351"/>
                                  <a:gd name="T26" fmla="*/ 496 w 1035"/>
                                  <a:gd name="T27" fmla="*/ 141 h 351"/>
                                  <a:gd name="T28" fmla="*/ 541 w 1035"/>
                                  <a:gd name="T29" fmla="*/ 111 h 351"/>
                                  <a:gd name="T30" fmla="*/ 601 w 1035"/>
                                  <a:gd name="T31" fmla="*/ 156 h 351"/>
                                  <a:gd name="T32" fmla="*/ 646 w 1035"/>
                                  <a:gd name="T33" fmla="*/ 186 h 351"/>
                                  <a:gd name="T34" fmla="*/ 766 w 1035"/>
                                  <a:gd name="T35" fmla="*/ 306 h 351"/>
                                  <a:gd name="T36" fmla="*/ 706 w 1035"/>
                                  <a:gd name="T37" fmla="*/ 111 h 351"/>
                                  <a:gd name="T38" fmla="*/ 901 w 1035"/>
                                  <a:gd name="T39" fmla="*/ 186 h 351"/>
                                  <a:gd name="T40" fmla="*/ 991 w 1035"/>
                                  <a:gd name="T41" fmla="*/ 351 h 351"/>
                                  <a:gd name="T42" fmla="*/ 1021 w 1035"/>
                                  <a:gd name="T43" fmla="*/ 231 h 3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035" h="351">
                                    <a:moveTo>
                                      <a:pt x="136" y="201"/>
                                    </a:moveTo>
                                    <a:cubicBezTo>
                                      <a:pt x="130" y="193"/>
                                      <a:pt x="69" y="114"/>
                                      <a:pt x="61" y="96"/>
                                    </a:cubicBezTo>
                                    <a:cubicBezTo>
                                      <a:pt x="48" y="67"/>
                                      <a:pt x="0" y="0"/>
                                      <a:pt x="31" y="6"/>
                                    </a:cubicBezTo>
                                    <a:cubicBezTo>
                                      <a:pt x="56" y="11"/>
                                      <a:pt x="81" y="15"/>
                                      <a:pt x="106" y="21"/>
                                    </a:cubicBezTo>
                                    <a:cubicBezTo>
                                      <a:pt x="121" y="25"/>
                                      <a:pt x="136" y="31"/>
                                      <a:pt x="151" y="36"/>
                                    </a:cubicBezTo>
                                    <a:cubicBezTo>
                                      <a:pt x="172" y="57"/>
                                      <a:pt x="216" y="95"/>
                                      <a:pt x="226" y="126"/>
                                    </a:cubicBezTo>
                                    <a:cubicBezTo>
                                      <a:pt x="263" y="238"/>
                                      <a:pt x="202" y="203"/>
                                      <a:pt x="286" y="231"/>
                                    </a:cubicBezTo>
                                    <a:cubicBezTo>
                                      <a:pt x="301" y="221"/>
                                      <a:pt x="327" y="218"/>
                                      <a:pt x="331" y="201"/>
                                    </a:cubicBezTo>
                                    <a:cubicBezTo>
                                      <a:pt x="349" y="127"/>
                                      <a:pt x="312" y="107"/>
                                      <a:pt x="271" y="66"/>
                                    </a:cubicBezTo>
                                    <a:cubicBezTo>
                                      <a:pt x="344" y="42"/>
                                      <a:pt x="361" y="71"/>
                                      <a:pt x="421" y="111"/>
                                    </a:cubicBezTo>
                                    <a:cubicBezTo>
                                      <a:pt x="426" y="126"/>
                                      <a:pt x="438" y="140"/>
                                      <a:pt x="436" y="156"/>
                                    </a:cubicBezTo>
                                    <a:cubicBezTo>
                                      <a:pt x="433" y="187"/>
                                      <a:pt x="406" y="246"/>
                                      <a:pt x="406" y="246"/>
                                    </a:cubicBezTo>
                                    <a:cubicBezTo>
                                      <a:pt x="475" y="349"/>
                                      <a:pt x="432" y="347"/>
                                      <a:pt x="511" y="321"/>
                                    </a:cubicBezTo>
                                    <a:cubicBezTo>
                                      <a:pt x="528" y="252"/>
                                      <a:pt x="518" y="208"/>
                                      <a:pt x="496" y="141"/>
                                    </a:cubicBezTo>
                                    <a:cubicBezTo>
                                      <a:pt x="511" y="131"/>
                                      <a:pt x="523" y="108"/>
                                      <a:pt x="541" y="111"/>
                                    </a:cubicBezTo>
                                    <a:cubicBezTo>
                                      <a:pt x="566" y="115"/>
                                      <a:pt x="581" y="141"/>
                                      <a:pt x="601" y="156"/>
                                    </a:cubicBezTo>
                                    <a:cubicBezTo>
                                      <a:pt x="616" y="166"/>
                                      <a:pt x="631" y="176"/>
                                      <a:pt x="646" y="186"/>
                                    </a:cubicBezTo>
                                    <a:cubicBezTo>
                                      <a:pt x="699" y="345"/>
                                      <a:pt x="644" y="330"/>
                                      <a:pt x="766" y="306"/>
                                    </a:cubicBezTo>
                                    <a:cubicBezTo>
                                      <a:pt x="754" y="219"/>
                                      <a:pt x="752" y="180"/>
                                      <a:pt x="706" y="111"/>
                                    </a:cubicBezTo>
                                    <a:cubicBezTo>
                                      <a:pt x="800" y="80"/>
                                      <a:pt x="825" y="136"/>
                                      <a:pt x="901" y="186"/>
                                    </a:cubicBezTo>
                                    <a:cubicBezTo>
                                      <a:pt x="915" y="283"/>
                                      <a:pt x="898" y="320"/>
                                      <a:pt x="991" y="351"/>
                                    </a:cubicBezTo>
                                    <a:cubicBezTo>
                                      <a:pt x="1035" y="285"/>
                                      <a:pt x="1021" y="324"/>
                                      <a:pt x="1021" y="23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CE0D5" id="Freeform 31" o:spid="_x0000_s1026" style="position:absolute;margin-left:8.1pt;margin-top:30pt;width:45.8pt;height:12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" o:allowincell="f" path="m136,201c130,193,69,114,61,96,48,67,,,31,6v25,5,50,9,75,15c121,25,136,31,151,36v21,21,65,59,75,90c263,238,202,203,286,231v15,-10,41,-13,45,-30c349,127,312,107,271,66v73,-24,90,5,150,45c426,126,438,140,436,156v-3,31,-30,90,-30,90c475,349,432,347,511,321v17,-69,7,-113,-15,-180c511,131,523,108,541,111v25,4,40,30,60,45c616,166,631,176,646,186v53,159,-2,144,120,120c754,219,752,180,706,111v94,-31,119,25,195,75c915,283,898,320,991,351v44,-66,30,-27,30,-120e" filled="f">
                      <v:path arrowok="t" o:connecttype="custom" o:connectlocs="76431,92363;34281,44114;17422,2757;59571,9650;84861,16543;127010,57899;160729,106148;186019,92363;152299,30328;236598,51006;245028,71684;228168,113041;287177,147505;278747,64792;304037,51006;337756,71684;363046,85470;430485,140612;396765,51006;506353,85470;556932,161290;573792,106148" o:connectangles="0,0,0,0,0,0,0,0,0,0,0,0,0,0,0,0,0,0,0,0,0,0"/>
                    </v:shape>
                  </w:pict>
                </mc:Fallback>
              </mc:AlternateContent>
            </w:r>
            <w:r w:rsidRPr="0041641E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31D2A78D" wp14:editId="79729D38">
                      <wp:simplePos x="0" y="0"/>
                      <wp:positionH relativeFrom="column">
                        <wp:posOffset>2480310</wp:posOffset>
                      </wp:positionH>
                      <wp:positionV relativeFrom="paragraph">
                        <wp:posOffset>276225</wp:posOffset>
                      </wp:positionV>
                      <wp:extent cx="794385" cy="90805"/>
                      <wp:effectExtent l="0" t="0" r="0" b="0"/>
                      <wp:wrapNone/>
                      <wp:docPr id="3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4385" cy="90805"/>
                              </a:xfrm>
                              <a:custGeom>
                                <a:avLst/>
                                <a:gdLst>
                                  <a:gd name="T0" fmla="*/ 0 w 1377"/>
                                  <a:gd name="T1" fmla="*/ 17 h 107"/>
                                  <a:gd name="T2" fmla="*/ 90 w 1377"/>
                                  <a:gd name="T3" fmla="*/ 2 h 107"/>
                                  <a:gd name="T4" fmla="*/ 435 w 1377"/>
                                  <a:gd name="T5" fmla="*/ 32 h 107"/>
                                  <a:gd name="T6" fmla="*/ 795 w 1377"/>
                                  <a:gd name="T7" fmla="*/ 17 h 107"/>
                                  <a:gd name="T8" fmla="*/ 1095 w 1377"/>
                                  <a:gd name="T9" fmla="*/ 92 h 107"/>
                                  <a:gd name="T10" fmla="*/ 1290 w 1377"/>
                                  <a:gd name="T11" fmla="*/ 10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77" h="107">
                                    <a:moveTo>
                                      <a:pt x="0" y="17"/>
                                    </a:moveTo>
                                    <a:cubicBezTo>
                                      <a:pt x="30" y="12"/>
                                      <a:pt x="60" y="1"/>
                                      <a:pt x="90" y="2"/>
                                    </a:cubicBezTo>
                                    <a:cubicBezTo>
                                      <a:pt x="205" y="6"/>
                                      <a:pt x="435" y="32"/>
                                      <a:pt x="435" y="32"/>
                                    </a:cubicBezTo>
                                    <a:cubicBezTo>
                                      <a:pt x="613" y="14"/>
                                      <a:pt x="611" y="0"/>
                                      <a:pt x="795" y="17"/>
                                    </a:cubicBezTo>
                                    <a:cubicBezTo>
                                      <a:pt x="929" y="71"/>
                                      <a:pt x="928" y="79"/>
                                      <a:pt x="1095" y="92"/>
                                    </a:cubicBezTo>
                                    <a:cubicBezTo>
                                      <a:pt x="1287" y="107"/>
                                      <a:pt x="1377" y="107"/>
                                      <a:pt x="1290" y="10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00885" id="Freeform 33" o:spid="_x0000_s1026" style="position:absolute;margin-left:195.3pt;margin-top:21.75pt;width:62.5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" o:allowincell="f" path="m,17c30,12,60,1,90,2,205,6,435,32,435,32,613,14,611,,795,17v134,54,133,62,300,75c1287,107,1377,107,1290,107e" filled="f">
                      <v:path arrowok="t" o:connecttype="custom" o:connectlocs="0,14427;51921,1697;250950,27157;458632,14427;631700,78075;744195,90805" o:connectangles="0,0,0,0,0,0"/>
                    </v:shape>
                  </w:pict>
                </mc:Fallback>
              </mc:AlternateContent>
            </w:r>
            <w:r w:rsidRPr="0041641E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654BF" wp14:editId="36EDF057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374015</wp:posOffset>
                      </wp:positionV>
                      <wp:extent cx="779145" cy="90805"/>
                      <wp:effectExtent l="0" t="0" r="0" b="0"/>
                      <wp:wrapNone/>
                      <wp:docPr id="2" name="Free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79145" cy="90805"/>
                              </a:xfrm>
                              <a:custGeom>
                                <a:avLst/>
                                <a:gdLst>
                                  <a:gd name="T0" fmla="*/ 0 w 1371"/>
                                  <a:gd name="T1" fmla="*/ 85 h 132"/>
                                  <a:gd name="T2" fmla="*/ 225 w 1371"/>
                                  <a:gd name="T3" fmla="*/ 40 h 132"/>
                                  <a:gd name="T4" fmla="*/ 435 w 1371"/>
                                  <a:gd name="T5" fmla="*/ 55 h 132"/>
                                  <a:gd name="T6" fmla="*/ 540 w 1371"/>
                                  <a:gd name="T7" fmla="*/ 25 h 132"/>
                                  <a:gd name="T8" fmla="*/ 615 w 1371"/>
                                  <a:gd name="T9" fmla="*/ 55 h 132"/>
                                  <a:gd name="T10" fmla="*/ 765 w 1371"/>
                                  <a:gd name="T11" fmla="*/ 100 h 132"/>
                                  <a:gd name="T12" fmla="*/ 1050 w 1371"/>
                                  <a:gd name="T13" fmla="*/ 85 h 132"/>
                                  <a:gd name="T14" fmla="*/ 1260 w 1371"/>
                                  <a:gd name="T15" fmla="*/ 85 h 132"/>
                                  <a:gd name="T16" fmla="*/ 1305 w 1371"/>
                                  <a:gd name="T17" fmla="*/ 55 h 132"/>
                                  <a:gd name="T18" fmla="*/ 1335 w 1371"/>
                                  <a:gd name="T19" fmla="*/ 40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71" h="132">
                                    <a:moveTo>
                                      <a:pt x="0" y="85"/>
                                    </a:moveTo>
                                    <a:cubicBezTo>
                                      <a:pt x="128" y="0"/>
                                      <a:pt x="54" y="21"/>
                                      <a:pt x="225" y="40"/>
                                    </a:cubicBezTo>
                                    <a:cubicBezTo>
                                      <a:pt x="353" y="83"/>
                                      <a:pt x="284" y="74"/>
                                      <a:pt x="435" y="55"/>
                                    </a:cubicBezTo>
                                    <a:cubicBezTo>
                                      <a:pt x="453" y="49"/>
                                      <a:pt x="526" y="23"/>
                                      <a:pt x="540" y="25"/>
                                    </a:cubicBezTo>
                                    <a:cubicBezTo>
                                      <a:pt x="567" y="28"/>
                                      <a:pt x="590" y="46"/>
                                      <a:pt x="615" y="55"/>
                                    </a:cubicBezTo>
                                    <a:cubicBezTo>
                                      <a:pt x="695" y="84"/>
                                      <a:pt x="693" y="82"/>
                                      <a:pt x="765" y="100"/>
                                    </a:cubicBezTo>
                                    <a:cubicBezTo>
                                      <a:pt x="889" y="69"/>
                                      <a:pt x="887" y="71"/>
                                      <a:pt x="1050" y="85"/>
                                    </a:cubicBezTo>
                                    <a:cubicBezTo>
                                      <a:pt x="1140" y="115"/>
                                      <a:pt x="1167" y="132"/>
                                      <a:pt x="1260" y="85"/>
                                    </a:cubicBezTo>
                                    <a:cubicBezTo>
                                      <a:pt x="1276" y="77"/>
                                      <a:pt x="1289" y="63"/>
                                      <a:pt x="1305" y="55"/>
                                    </a:cubicBezTo>
                                    <a:cubicBezTo>
                                      <a:pt x="1338" y="38"/>
                                      <a:pt x="1371" y="40"/>
                                      <a:pt x="133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040C2" id="Freeform 34" o:spid="_x0000_s1026" style="position:absolute;margin-left:130.5pt;margin-top:29.45pt;width:61.3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1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" o:allowincell="f" path="m,85c128,,54,21,225,40v128,43,59,34,210,15c453,49,526,23,540,25v27,3,50,21,75,30c695,84,693,82,765,100,889,69,887,71,1050,85v90,30,117,47,210,c1276,77,1289,63,1305,55v33,-17,66,-15,30,-15e" filled="f">
                      <v:path arrowok="t" o:connecttype="custom" o:connectlocs="0,58473;127868,27517;247212,37835;306884,17198;349507,37835;434753,68792;596719,58473;716063,58473;741637,37835;758686,27517" o:connectangles="0,0,0,0,0,0,0,0,0,0"/>
                    </v:shape>
                  </w:pict>
                </mc:Fallback>
              </mc:AlternateContent>
            </w:r>
            <w:r w:rsidRPr="0041641E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12A01FC" wp14:editId="239B0C39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381000</wp:posOffset>
                      </wp:positionV>
                      <wp:extent cx="742950" cy="104775"/>
                      <wp:effectExtent l="0" t="0" r="0" b="0"/>
                      <wp:wrapNone/>
                      <wp:docPr id="1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0" cy="104775"/>
                              </a:xfrm>
                              <a:custGeom>
                                <a:avLst/>
                                <a:gdLst>
                                  <a:gd name="T0" fmla="*/ 0 w 1170"/>
                                  <a:gd name="T1" fmla="*/ 150 h 165"/>
                                  <a:gd name="T2" fmla="*/ 30 w 1170"/>
                                  <a:gd name="T3" fmla="*/ 45 h 165"/>
                                  <a:gd name="T4" fmla="*/ 120 w 1170"/>
                                  <a:gd name="T5" fmla="*/ 15 h 165"/>
                                  <a:gd name="T6" fmla="*/ 195 w 1170"/>
                                  <a:gd name="T7" fmla="*/ 30 h 165"/>
                                  <a:gd name="T8" fmla="*/ 210 w 1170"/>
                                  <a:gd name="T9" fmla="*/ 75 h 165"/>
                                  <a:gd name="T10" fmla="*/ 240 w 1170"/>
                                  <a:gd name="T11" fmla="*/ 120 h 165"/>
                                  <a:gd name="T12" fmla="*/ 330 w 1170"/>
                                  <a:gd name="T13" fmla="*/ 150 h 165"/>
                                  <a:gd name="T14" fmla="*/ 480 w 1170"/>
                                  <a:gd name="T15" fmla="*/ 120 h 165"/>
                                  <a:gd name="T16" fmla="*/ 540 w 1170"/>
                                  <a:gd name="T17" fmla="*/ 30 h 165"/>
                                  <a:gd name="T18" fmla="*/ 630 w 1170"/>
                                  <a:gd name="T19" fmla="*/ 0 h 165"/>
                                  <a:gd name="T20" fmla="*/ 735 w 1170"/>
                                  <a:gd name="T21" fmla="*/ 45 h 165"/>
                                  <a:gd name="T22" fmla="*/ 795 w 1170"/>
                                  <a:gd name="T23" fmla="*/ 135 h 165"/>
                                  <a:gd name="T24" fmla="*/ 885 w 1170"/>
                                  <a:gd name="T25" fmla="*/ 165 h 165"/>
                                  <a:gd name="T26" fmla="*/ 1170 w 1170"/>
                                  <a:gd name="T27" fmla="*/ 45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1170" h="165">
                                    <a:moveTo>
                                      <a:pt x="0" y="150"/>
                                    </a:moveTo>
                                    <a:cubicBezTo>
                                      <a:pt x="3" y="136"/>
                                      <a:pt x="24" y="49"/>
                                      <a:pt x="30" y="45"/>
                                    </a:cubicBezTo>
                                    <a:cubicBezTo>
                                      <a:pt x="56" y="27"/>
                                      <a:pt x="120" y="15"/>
                                      <a:pt x="120" y="15"/>
                                    </a:cubicBezTo>
                                    <a:cubicBezTo>
                                      <a:pt x="145" y="20"/>
                                      <a:pt x="174" y="16"/>
                                      <a:pt x="195" y="30"/>
                                    </a:cubicBezTo>
                                    <a:cubicBezTo>
                                      <a:pt x="208" y="39"/>
                                      <a:pt x="203" y="61"/>
                                      <a:pt x="210" y="75"/>
                                    </a:cubicBezTo>
                                    <a:cubicBezTo>
                                      <a:pt x="218" y="91"/>
                                      <a:pt x="225" y="110"/>
                                      <a:pt x="240" y="120"/>
                                    </a:cubicBezTo>
                                    <a:cubicBezTo>
                                      <a:pt x="267" y="137"/>
                                      <a:pt x="330" y="150"/>
                                      <a:pt x="330" y="150"/>
                                    </a:cubicBezTo>
                                    <a:cubicBezTo>
                                      <a:pt x="335" y="149"/>
                                      <a:pt x="463" y="137"/>
                                      <a:pt x="480" y="120"/>
                                    </a:cubicBezTo>
                                    <a:cubicBezTo>
                                      <a:pt x="505" y="95"/>
                                      <a:pt x="506" y="41"/>
                                      <a:pt x="540" y="30"/>
                                    </a:cubicBezTo>
                                    <a:cubicBezTo>
                                      <a:pt x="570" y="20"/>
                                      <a:pt x="630" y="0"/>
                                      <a:pt x="630" y="0"/>
                                    </a:cubicBezTo>
                                    <a:cubicBezTo>
                                      <a:pt x="670" y="10"/>
                                      <a:pt x="706" y="12"/>
                                      <a:pt x="735" y="45"/>
                                    </a:cubicBezTo>
                                    <a:cubicBezTo>
                                      <a:pt x="759" y="72"/>
                                      <a:pt x="761" y="124"/>
                                      <a:pt x="795" y="135"/>
                                    </a:cubicBezTo>
                                    <a:cubicBezTo>
                                      <a:pt x="825" y="145"/>
                                      <a:pt x="885" y="165"/>
                                      <a:pt x="885" y="165"/>
                                    </a:cubicBezTo>
                                    <a:cubicBezTo>
                                      <a:pt x="1006" y="150"/>
                                      <a:pt x="1082" y="133"/>
                                      <a:pt x="1170" y="4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6A064" id="Freeform 32" o:spid="_x0000_s1026" style="position:absolute;margin-left:65.7pt;margin-top:30pt;width:58.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" o:allowincell="f" path="m,150c3,136,24,49,30,45,56,27,120,15,120,15v25,5,54,1,75,15c208,39,203,61,210,75v8,16,15,35,30,45c267,137,330,150,330,150v5,-1,133,-13,150,-30c505,95,506,41,540,30,570,20,630,,630,v40,10,76,12,105,45c759,72,761,124,795,135v30,10,90,30,90,30c1006,150,1082,133,1170,45e" filled="f">
                      <v:path arrowok="t" o:connecttype="custom" o:connectlocs="0,95250;19050,28575;76200,9525;123825,19050;133350,47625;152400,76200;209550,95250;304800,76200;342900,19050;400050,0;466725,28575;504825,85725;561975,104775;742950,28575" o:connectangles="0,0,0,0,0,0,0,0,0,0,0,0,0,0"/>
                    </v:shape>
                  </w:pict>
                </mc:Fallback>
              </mc:AlternateContent>
            </w:r>
            <w:r w:rsidR="00743A61" w:rsidRPr="0041641E">
              <w:rPr>
                <w:sz w:val="28"/>
              </w:rPr>
              <w:t>□</w:t>
            </w:r>
            <w:r w:rsidR="00743A61" w:rsidRPr="0041641E">
              <w:rPr>
                <w:sz w:val="22"/>
              </w:rPr>
              <w:t xml:space="preserve"> mäandrierend</w:t>
            </w:r>
          </w:p>
          <w:p w14:paraId="49F8D9AF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</w:tc>
        <w:tc>
          <w:tcPr>
            <w:tcW w:w="1288" w:type="dxa"/>
            <w:gridSpan w:val="14"/>
          </w:tcPr>
          <w:p w14:paraId="6AC3FB98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geschlängelt</w:t>
            </w:r>
          </w:p>
          <w:p w14:paraId="7B97DB12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  <w:p w14:paraId="0BBC2E1D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</w:tc>
        <w:tc>
          <w:tcPr>
            <w:tcW w:w="1282" w:type="dxa"/>
            <w:gridSpan w:val="13"/>
          </w:tcPr>
          <w:p w14:paraId="4D41C9A7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>geschwungen</w:t>
            </w:r>
          </w:p>
          <w:p w14:paraId="6FE1F191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</w:tc>
        <w:tc>
          <w:tcPr>
            <w:tcW w:w="1283" w:type="dxa"/>
            <w:gridSpan w:val="12"/>
          </w:tcPr>
          <w:p w14:paraId="49FD4914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gestreckt</w:t>
            </w:r>
          </w:p>
          <w:p w14:paraId="14E9526B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  <w:p w14:paraId="560B97A7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</w:tc>
        <w:tc>
          <w:tcPr>
            <w:tcW w:w="1282" w:type="dxa"/>
            <w:gridSpan w:val="12"/>
          </w:tcPr>
          <w:p w14:paraId="15C5D822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geradlinig</w:t>
            </w:r>
          </w:p>
          <w:p w14:paraId="62014A7F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  <w:p w14:paraId="6693C22D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  <w:p w14:paraId="4D8D2298" w14:textId="77777777" w:rsidR="00743A61" w:rsidRPr="0041641E" w:rsidRDefault="00743A61">
            <w:pPr>
              <w:keepNext/>
              <w:spacing w:before="40" w:line="220" w:lineRule="exact"/>
              <w:ind w:left="204" w:hanging="204"/>
              <w:outlineLvl w:val="0"/>
              <w:rPr>
                <w:sz w:val="22"/>
              </w:rPr>
            </w:pPr>
          </w:p>
        </w:tc>
        <w:tc>
          <w:tcPr>
            <w:tcW w:w="3852" w:type="dxa"/>
            <w:gridSpan w:val="23"/>
            <w:tcBorders>
              <w:right w:val="single" w:sz="12" w:space="0" w:color="auto"/>
            </w:tcBorders>
          </w:tcPr>
          <w:p w14:paraId="3A7510CA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leicht begradigt</w:t>
            </w:r>
          </w:p>
          <w:p w14:paraId="3811DA9E" w14:textId="77777777" w:rsidR="00743A61" w:rsidRPr="0041641E" w:rsidRDefault="00743A61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stark begradigt</w:t>
            </w:r>
          </w:p>
          <w:p w14:paraId="1FFCB2F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Ansätze zu naturnaher Entwicklung</w:t>
            </w:r>
          </w:p>
          <w:p w14:paraId="3C69B5B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Furkation</w:t>
            </w:r>
          </w:p>
          <w:p w14:paraId="3E6C47F4" w14:textId="77777777" w:rsidR="00180904" w:rsidRPr="0041641E" w:rsidRDefault="00743A61">
            <w:pPr>
              <w:keepNext/>
              <w:numPr>
                <w:ins w:id="2" w:author="Peters, Jürgen" w:date="2008-02-01T14:43:00Z"/>
              </w:numPr>
              <w:spacing w:before="40" w:line="22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Seitenarme</w:t>
            </w:r>
          </w:p>
        </w:tc>
      </w:tr>
      <w:tr w:rsidR="00743A61" w:rsidRPr="0041641E" w14:paraId="0EC0E788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8698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Anmerkung:</w:t>
            </w:r>
          </w:p>
          <w:p w14:paraId="35444A56" w14:textId="77777777" w:rsidR="001A1474" w:rsidRPr="0041641E" w:rsidRDefault="001A1474" w:rsidP="003E45D4">
            <w:pPr>
              <w:numPr>
                <w:ins w:id="3" w:author="Peters, Jürgen" w:date="2008-02-01T14:50:00Z"/>
              </w:numPr>
              <w:spacing w:before="40" w:line="220" w:lineRule="exact"/>
              <w:rPr>
                <w:sz w:val="22"/>
              </w:rPr>
            </w:pPr>
          </w:p>
          <w:p w14:paraId="17E4A23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  <w:p w14:paraId="393074D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  <w:p w14:paraId="130054C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</w:p>
        </w:tc>
      </w:tr>
      <w:tr w:rsidR="00743A61" w:rsidRPr="0041641E" w14:paraId="55B827C8" w14:textId="77777777">
        <w:trPr>
          <w:cantSplit/>
        </w:trPr>
        <w:tc>
          <w:tcPr>
            <w:tcW w:w="4674" w:type="dxa"/>
            <w:gridSpan w:val="39"/>
            <w:tcBorders>
              <w:top w:val="single" w:sz="12" w:space="0" w:color="auto"/>
              <w:left w:val="single" w:sz="12" w:space="0" w:color="auto"/>
            </w:tcBorders>
            <w:shd w:val="clear" w:color="auto" w:fill="C0C0C0"/>
          </w:tcPr>
          <w:p w14:paraId="197EF758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Gewässergrund/Sohlensubstrat</w:t>
            </w:r>
          </w:p>
        </w:tc>
        <w:tc>
          <w:tcPr>
            <w:tcW w:w="55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C0C0C0"/>
          </w:tcPr>
          <w:p w14:paraId="36E3A184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 Besondere Strukturen </w:t>
            </w:r>
          </w:p>
        </w:tc>
      </w:tr>
      <w:tr w:rsidR="00743A61" w:rsidRPr="0041641E" w14:paraId="4A646D81" w14:textId="77777777" w:rsidTr="00E84FF9">
        <w:trPr>
          <w:cantSplit/>
        </w:trPr>
        <w:tc>
          <w:tcPr>
            <w:tcW w:w="1794" w:type="dxa"/>
            <w:gridSpan w:val="9"/>
            <w:tcBorders>
              <w:left w:val="single" w:sz="12" w:space="0" w:color="auto"/>
              <w:bottom w:val="nil"/>
            </w:tcBorders>
          </w:tcPr>
          <w:p w14:paraId="14DB13E7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Fels</w:t>
            </w:r>
          </w:p>
          <w:p w14:paraId="33973C24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Blöcke</w:t>
            </w:r>
          </w:p>
          <w:p w14:paraId="4BEB05E6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grobe Steine</w:t>
            </w:r>
          </w:p>
          <w:p w14:paraId="124E13B6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Kies, Schotter</w:t>
            </w:r>
          </w:p>
          <w:p w14:paraId="5856E7B6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Sand</w:t>
            </w:r>
          </w:p>
          <w:p w14:paraId="19040C9B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Ton, Lehm</w:t>
            </w:r>
          </w:p>
          <w:p w14:paraId="4B6467D5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Schlamm, Schlick</w:t>
            </w:r>
          </w:p>
        </w:tc>
        <w:tc>
          <w:tcPr>
            <w:tcW w:w="2880" w:type="dxa"/>
            <w:gridSpan w:val="30"/>
          </w:tcPr>
          <w:p w14:paraId="65F021D4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Ocker</w:t>
            </w:r>
          </w:p>
          <w:p w14:paraId="484EBED9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Kalktuff</w:t>
            </w:r>
          </w:p>
          <w:p w14:paraId="0FFC55D7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Torf</w:t>
            </w:r>
          </w:p>
          <w:p w14:paraId="5E75C5C3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Laub</w:t>
            </w:r>
          </w:p>
          <w:p w14:paraId="6730AD91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Steinschüttung</w:t>
            </w:r>
          </w:p>
          <w:p w14:paraId="517F8AD0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Bauschutt</w:t>
            </w:r>
          </w:p>
          <w:p w14:paraId="24FD200F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Sohle mit massivem Verbau</w:t>
            </w:r>
          </w:p>
        </w:tc>
        <w:tc>
          <w:tcPr>
            <w:tcW w:w="2880" w:type="dxa"/>
            <w:gridSpan w:val="25"/>
          </w:tcPr>
          <w:p w14:paraId="1DC3B8C4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Kies-/Schotterbänke</w:t>
            </w:r>
          </w:p>
          <w:p w14:paraId="7893FE75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Sandbänke</w:t>
            </w:r>
          </w:p>
          <w:p w14:paraId="6095C4BD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Schlammbänke</w:t>
            </w:r>
          </w:p>
          <w:p w14:paraId="6CA978C6" w14:textId="77777777" w:rsidR="00743A61" w:rsidRPr="0041641E" w:rsidRDefault="00743A61">
            <w:pPr>
              <w:keepNext/>
              <w:tabs>
                <w:tab w:val="left" w:pos="290"/>
              </w:tabs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ab/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am Ufer  </w:t>
            </w:r>
          </w:p>
          <w:p w14:paraId="3C8B3645" w14:textId="77777777" w:rsidR="00743A61" w:rsidRPr="0041641E" w:rsidRDefault="00743A61">
            <w:pPr>
              <w:keepNext/>
              <w:tabs>
                <w:tab w:val="left" w:pos="290"/>
              </w:tabs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ab/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im Gewässer </w:t>
            </w:r>
          </w:p>
          <w:p w14:paraId="43ADD619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bewachsene Insel(n)</w:t>
            </w:r>
          </w:p>
          <w:p w14:paraId="7EFB5F89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Felsen</w:t>
            </w:r>
          </w:p>
          <w:p w14:paraId="0C8CFE8A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Kalktuffterrassen</w:t>
            </w:r>
          </w:p>
          <w:p w14:paraId="180D99AD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Kaskaden</w:t>
            </w:r>
          </w:p>
        </w:tc>
        <w:tc>
          <w:tcPr>
            <w:tcW w:w="2711" w:type="dxa"/>
            <w:gridSpan w:val="14"/>
            <w:tcBorders>
              <w:right w:val="single" w:sz="12" w:space="0" w:color="auto"/>
            </w:tcBorders>
          </w:tcPr>
          <w:p w14:paraId="5CCD3566" w14:textId="77777777" w:rsidR="00743A61" w:rsidRPr="0041641E" w:rsidRDefault="00743A61">
            <w:pPr>
              <w:keepNext/>
              <w:spacing w:before="40"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Wasserfall</w:t>
            </w:r>
          </w:p>
          <w:p w14:paraId="478662B2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Flusswatt</w:t>
            </w:r>
          </w:p>
          <w:p w14:paraId="09851BF0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Bachschwinde</w:t>
            </w:r>
          </w:p>
          <w:p w14:paraId="528D6E6C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umgestürzte Bäume</w:t>
            </w:r>
          </w:p>
          <w:p w14:paraId="16D213D5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im Wasser liegendes </w:t>
            </w:r>
            <w:r w:rsidRPr="0041641E">
              <w:rPr>
                <w:sz w:val="22"/>
              </w:rPr>
              <w:br/>
              <w:t>Totholz</w:t>
            </w:r>
          </w:p>
          <w:p w14:paraId="144F89C1" w14:textId="77777777" w:rsidR="00743A61" w:rsidRPr="0041641E" w:rsidRDefault="00743A61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</w:tc>
      </w:tr>
      <w:tr w:rsidR="00743A61" w:rsidRPr="0041641E" w14:paraId="4E0068A4" w14:textId="77777777" w:rsidTr="00E84FF9">
        <w:trPr>
          <w:cantSplit/>
        </w:trPr>
        <w:tc>
          <w:tcPr>
            <w:tcW w:w="1794" w:type="dxa"/>
            <w:gridSpan w:val="9"/>
            <w:tcBorders>
              <w:left w:val="single" w:sz="12" w:space="0" w:color="auto"/>
            </w:tcBorders>
            <w:shd w:val="pct25" w:color="auto" w:fill="FFFFFF"/>
          </w:tcPr>
          <w:p w14:paraId="09C9D724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Beschattung </w:t>
            </w:r>
          </w:p>
        </w:tc>
        <w:tc>
          <w:tcPr>
            <w:tcW w:w="2880" w:type="dxa"/>
            <w:gridSpan w:val="30"/>
          </w:tcPr>
          <w:p w14:paraId="1F4F3B6C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</w:t>
            </w:r>
            <w:r w:rsidRPr="0041641E">
              <w:rPr>
                <w:sz w:val="22"/>
              </w:rPr>
              <w:sym w:font="Symbol" w:char="F0B1"/>
            </w:r>
            <w:r w:rsidRPr="0041641E">
              <w:rPr>
                <w:sz w:val="22"/>
              </w:rPr>
              <w:t xml:space="preserve"> unbeschattet (0 – 5 %)</w:t>
            </w:r>
          </w:p>
          <w:p w14:paraId="3DA772AE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wenig (&gt;5 -25 %) </w:t>
            </w:r>
          </w:p>
        </w:tc>
        <w:tc>
          <w:tcPr>
            <w:tcW w:w="2880" w:type="dxa"/>
            <w:gridSpan w:val="25"/>
          </w:tcPr>
          <w:p w14:paraId="5BE74BE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teilweise (&gt;25 – 50 %)</w:t>
            </w:r>
          </w:p>
          <w:p w14:paraId="535712A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überwiegend (&gt;50 – 90 %)</w:t>
            </w:r>
          </w:p>
        </w:tc>
        <w:tc>
          <w:tcPr>
            <w:tcW w:w="2711" w:type="dxa"/>
            <w:gridSpan w:val="14"/>
            <w:tcBorders>
              <w:right w:val="single" w:sz="12" w:space="0" w:color="auto"/>
            </w:tcBorders>
          </w:tcPr>
          <w:p w14:paraId="4E73DD5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</w:t>
            </w:r>
            <w:r w:rsidRPr="0041641E">
              <w:rPr>
                <w:sz w:val="22"/>
              </w:rPr>
              <w:sym w:font="Symbol" w:char="F0B1"/>
            </w:r>
            <w:r w:rsidRPr="0041641E">
              <w:rPr>
                <w:sz w:val="22"/>
              </w:rPr>
              <w:t xml:space="preserve"> </w:t>
            </w:r>
            <w:proofErr w:type="gramStart"/>
            <w:r w:rsidRPr="0041641E">
              <w:rPr>
                <w:sz w:val="22"/>
              </w:rPr>
              <w:t>völlig  (</w:t>
            </w:r>
            <w:proofErr w:type="gramEnd"/>
            <w:r w:rsidRPr="0041641E">
              <w:rPr>
                <w:sz w:val="22"/>
              </w:rPr>
              <w:t>&gt; 90 %)</w:t>
            </w:r>
          </w:p>
        </w:tc>
      </w:tr>
      <w:tr w:rsidR="00743A61" w:rsidRPr="0041641E" w14:paraId="2AC626FB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00BB4156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Uferausbau</w:t>
            </w:r>
          </w:p>
        </w:tc>
      </w:tr>
      <w:tr w:rsidR="00743A61" w:rsidRPr="0041641E" w14:paraId="5ABE8F93" w14:textId="77777777">
        <w:trPr>
          <w:cantSplit/>
        </w:trPr>
        <w:tc>
          <w:tcPr>
            <w:tcW w:w="3427" w:type="dxa"/>
            <w:gridSpan w:val="26"/>
            <w:tcBorders>
              <w:left w:val="single" w:sz="12" w:space="0" w:color="auto"/>
            </w:tcBorders>
          </w:tcPr>
          <w:p w14:paraId="0ED24181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unbefestigt, </w:t>
            </w:r>
            <w:r w:rsidRPr="0041641E">
              <w:rPr>
                <w:sz w:val="22"/>
              </w:rPr>
              <w:sym w:font="Symbol" w:char="F0B1"/>
            </w:r>
            <w:r w:rsidRPr="0041641E">
              <w:rPr>
                <w:sz w:val="22"/>
              </w:rPr>
              <w:t xml:space="preserve"> natürliches Profil</w:t>
            </w:r>
          </w:p>
          <w:p w14:paraId="3327BA6F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unbefestigt, Profil anthropogen</w:t>
            </w:r>
          </w:p>
          <w:p w14:paraId="1627F7E0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Lebendverbau</w:t>
            </w:r>
          </w:p>
          <w:p w14:paraId="165D0968" w14:textId="77777777" w:rsidR="001A1474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Böschungsrasen</w:t>
            </w:r>
          </w:p>
        </w:tc>
        <w:tc>
          <w:tcPr>
            <w:tcW w:w="2511" w:type="dxa"/>
            <w:gridSpan w:val="24"/>
          </w:tcPr>
          <w:p w14:paraId="0A3E9F62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Flechtwerk </w:t>
            </w:r>
          </w:p>
          <w:p w14:paraId="1F751E1A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Holzverschalungen </w:t>
            </w:r>
          </w:p>
          <w:p w14:paraId="6B107CB5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Steinschüttung/-wurf</w:t>
            </w:r>
          </w:p>
          <w:p w14:paraId="728D2938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Pflaster / Steinsatz</w:t>
            </w:r>
          </w:p>
          <w:p w14:paraId="2C733C83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Mauern</w:t>
            </w:r>
          </w:p>
        </w:tc>
        <w:tc>
          <w:tcPr>
            <w:tcW w:w="2280" w:type="dxa"/>
            <w:gridSpan w:val="21"/>
            <w:tcBorders>
              <w:right w:val="single" w:sz="4" w:space="0" w:color="auto"/>
            </w:tcBorders>
          </w:tcPr>
          <w:p w14:paraId="5BE5281C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Spundwände </w:t>
            </w:r>
          </w:p>
          <w:p w14:paraId="01408EB2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Buhnen </w:t>
            </w:r>
          </w:p>
          <w:p w14:paraId="24AEF1F2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Deich</w:t>
            </w:r>
          </w:p>
          <w:p w14:paraId="66849BFE" w14:textId="77777777" w:rsidR="00743A61" w:rsidRPr="0041641E" w:rsidRDefault="00743A61">
            <w:pPr>
              <w:spacing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Aushubwall am Ufer</w:t>
            </w:r>
          </w:p>
        </w:tc>
        <w:tc>
          <w:tcPr>
            <w:tcW w:w="2047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086144C4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  <w:p w14:paraId="1697DB23" w14:textId="77777777" w:rsidR="001A1474" w:rsidRPr="0041641E" w:rsidRDefault="001A1474">
            <w:pPr>
              <w:spacing w:before="40" w:line="260" w:lineRule="exact"/>
              <w:rPr>
                <w:sz w:val="22"/>
              </w:rPr>
            </w:pPr>
          </w:p>
        </w:tc>
      </w:tr>
      <w:tr w:rsidR="00536B10" w:rsidRPr="0041641E" w14:paraId="5399B967" w14:textId="77777777">
        <w:trPr>
          <w:cantSplit/>
        </w:trPr>
        <w:tc>
          <w:tcPr>
            <w:tcW w:w="3237" w:type="dxa"/>
            <w:gridSpan w:val="2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99"/>
          </w:tcPr>
          <w:p w14:paraId="5B96EDA4" w14:textId="77777777" w:rsidR="00536B10" w:rsidRPr="0041641E" w:rsidRDefault="00536B10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>Teilkriterium Abflussverhalten</w:t>
            </w:r>
          </w:p>
        </w:tc>
        <w:tc>
          <w:tcPr>
            <w:tcW w:w="270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14:paraId="4827945B" w14:textId="77777777" w:rsidR="00536B10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A: </w:t>
            </w:r>
            <w:r w:rsidR="00536B10" w:rsidRPr="0041641E">
              <w:rPr>
                <w:bCs/>
                <w:sz w:val="22"/>
                <w:szCs w:val="22"/>
              </w:rPr>
              <w:t xml:space="preserve">natürliche Dynamik </w:t>
            </w:r>
          </w:p>
        </w:tc>
        <w:tc>
          <w:tcPr>
            <w:tcW w:w="234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14:paraId="3173307D" w14:textId="77777777" w:rsidR="00536B10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B: </w:t>
            </w:r>
            <w:r w:rsidR="00536B10" w:rsidRPr="0041641E">
              <w:rPr>
                <w:sz w:val="22"/>
                <w:szCs w:val="22"/>
              </w:rPr>
              <w:t xml:space="preserve">geringe Defizite  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99"/>
          </w:tcPr>
          <w:p w14:paraId="2B18058D" w14:textId="77777777" w:rsidR="00536B10" w:rsidRPr="0041641E" w:rsidRDefault="002379CB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C: </w:t>
            </w:r>
            <w:r w:rsidR="00536B10" w:rsidRPr="0041641E">
              <w:rPr>
                <w:sz w:val="22"/>
                <w:szCs w:val="22"/>
              </w:rPr>
              <w:t xml:space="preserve">starke Defizite </w:t>
            </w:r>
          </w:p>
        </w:tc>
      </w:tr>
      <w:tr w:rsidR="00743A61" w:rsidRPr="0041641E" w14:paraId="52B096A9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4B6A93B0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Querbauwerke                                                                                                    </w:t>
            </w: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Strukturgütekartierung liegt vor</w:t>
            </w:r>
          </w:p>
        </w:tc>
      </w:tr>
      <w:tr w:rsidR="00743A61" w:rsidRPr="0041641E" w14:paraId="6C7B0441" w14:textId="77777777">
        <w:trPr>
          <w:cantSplit/>
        </w:trPr>
        <w:tc>
          <w:tcPr>
            <w:tcW w:w="1976" w:type="dxa"/>
            <w:gridSpan w:val="10"/>
            <w:tcBorders>
              <w:left w:val="single" w:sz="12" w:space="0" w:color="auto"/>
            </w:tcBorders>
          </w:tcPr>
          <w:p w14:paraId="5B90B56C" w14:textId="77777777" w:rsidR="001A1474" w:rsidRPr="0041641E" w:rsidRDefault="00743A61">
            <w:pPr>
              <w:numPr>
                <w:ins w:id="4" w:author="Peters, Jürgen" w:date="2008-02-01T14:48:00Z"/>
              </w:num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Grundschwellen</w:t>
            </w:r>
          </w:p>
          <w:p w14:paraId="598CDCE1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Absturz &gt; 2m</w:t>
            </w:r>
          </w:p>
          <w:p w14:paraId="0C028C1E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Absturz 1-2 m</w:t>
            </w:r>
          </w:p>
          <w:p w14:paraId="58C60F59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Absturz &lt; 1m</w:t>
            </w:r>
          </w:p>
        </w:tc>
        <w:tc>
          <w:tcPr>
            <w:tcW w:w="2160" w:type="dxa"/>
            <w:gridSpan w:val="24"/>
          </w:tcPr>
          <w:p w14:paraId="4147A8DE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Fischpass</w:t>
            </w:r>
          </w:p>
          <w:p w14:paraId="752616D3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Umlauf</w:t>
            </w:r>
          </w:p>
          <w:p w14:paraId="5146961C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rauhe Gleite/Rampe</w:t>
            </w:r>
          </w:p>
          <w:p w14:paraId="1BF99AF2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glatte Gleite/Rampe</w:t>
            </w:r>
          </w:p>
        </w:tc>
        <w:tc>
          <w:tcPr>
            <w:tcW w:w="2520" w:type="dxa"/>
            <w:gridSpan w:val="24"/>
          </w:tcPr>
          <w:p w14:paraId="51BA0989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Stauwehr (Dauerstau) </w:t>
            </w:r>
          </w:p>
          <w:p w14:paraId="690C9B84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Sperrwerk (meist offen) </w:t>
            </w:r>
          </w:p>
          <w:p w14:paraId="23B7137C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Siel</w:t>
            </w:r>
          </w:p>
          <w:p w14:paraId="4173518A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Düker</w:t>
            </w:r>
          </w:p>
        </w:tc>
        <w:tc>
          <w:tcPr>
            <w:tcW w:w="3609" w:type="dxa"/>
            <w:gridSpan w:val="20"/>
            <w:tcBorders>
              <w:right w:val="single" w:sz="12" w:space="0" w:color="auto"/>
            </w:tcBorders>
          </w:tcPr>
          <w:p w14:paraId="000BFEA4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verrohrter Durchlass</w:t>
            </w:r>
          </w:p>
          <w:p w14:paraId="67349572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verengter Durchlass</w:t>
            </w:r>
          </w:p>
          <w:p w14:paraId="67561546" w14:textId="77777777" w:rsidR="00743A61" w:rsidRPr="0041641E" w:rsidRDefault="00743A61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</w:tc>
      </w:tr>
      <w:tr w:rsidR="00743A61" w:rsidRPr="0041641E" w14:paraId="7320DD21" w14:textId="77777777">
        <w:trPr>
          <w:cantSplit/>
        </w:trPr>
        <w:tc>
          <w:tcPr>
            <w:tcW w:w="6118" w:type="dxa"/>
            <w:gridSpan w:val="53"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14:paraId="465F2C0C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Wasserführung</w:t>
            </w:r>
          </w:p>
        </w:tc>
        <w:tc>
          <w:tcPr>
            <w:tcW w:w="4147" w:type="dxa"/>
            <w:gridSpan w:val="25"/>
            <w:tcBorders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14:paraId="4C299AB5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Fließgeschwindigkeit</w:t>
            </w:r>
          </w:p>
        </w:tc>
      </w:tr>
      <w:tr w:rsidR="00743A61" w:rsidRPr="0041641E" w14:paraId="07EFD446" w14:textId="77777777">
        <w:trPr>
          <w:cantSplit/>
        </w:trPr>
        <w:tc>
          <w:tcPr>
            <w:tcW w:w="2741" w:type="dxa"/>
            <w:gridSpan w:val="19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14:paraId="4ED030D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permanent</w:t>
            </w:r>
          </w:p>
          <w:p w14:paraId="23EEEA6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teilweise </w:t>
            </w:r>
            <w:proofErr w:type="gramStart"/>
            <w:r w:rsidRPr="0041641E">
              <w:rPr>
                <w:sz w:val="22"/>
              </w:rPr>
              <w:t>trocken</w:t>
            </w:r>
            <w:r w:rsidR="0041641E">
              <w:rPr>
                <w:sz w:val="22"/>
              </w:rPr>
              <w:t xml:space="preserve"> </w:t>
            </w:r>
            <w:r w:rsidRPr="0041641E">
              <w:rPr>
                <w:sz w:val="22"/>
              </w:rPr>
              <w:t>fallend</w:t>
            </w:r>
            <w:proofErr w:type="gramEnd"/>
          </w:p>
          <w:p w14:paraId="1FA2FE4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völlig </w:t>
            </w:r>
            <w:proofErr w:type="gramStart"/>
            <w:r w:rsidRPr="0041641E">
              <w:rPr>
                <w:sz w:val="22"/>
              </w:rPr>
              <w:t>trocken</w:t>
            </w:r>
            <w:r w:rsidR="0041641E">
              <w:rPr>
                <w:sz w:val="22"/>
              </w:rPr>
              <w:t xml:space="preserve"> </w:t>
            </w:r>
            <w:r w:rsidRPr="0041641E">
              <w:rPr>
                <w:sz w:val="22"/>
              </w:rPr>
              <w:t>fallend</w:t>
            </w:r>
            <w:proofErr w:type="gramEnd"/>
          </w:p>
          <w:p w14:paraId="4B02D977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</w:t>
            </w:r>
            <w:proofErr w:type="gramStart"/>
            <w:r w:rsidRPr="0041641E">
              <w:rPr>
                <w:sz w:val="22"/>
              </w:rPr>
              <w:t>zur Zeit</w:t>
            </w:r>
            <w:proofErr w:type="gramEnd"/>
            <w:r w:rsidRPr="0041641E">
              <w:rPr>
                <w:sz w:val="22"/>
              </w:rPr>
              <w:t xml:space="preserve"> trocken</w:t>
            </w:r>
          </w:p>
          <w:p w14:paraId="475D8FFC" w14:textId="77777777" w:rsidR="001A1474" w:rsidRPr="0041641E" w:rsidRDefault="00786D8C">
            <w:pPr>
              <w:numPr>
                <w:ins w:id="5" w:author="Peters, Jürgen" w:date="2008-02-01T14:49:00Z"/>
              </w:num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Tideeinfluss</w:t>
            </w:r>
          </w:p>
        </w:tc>
        <w:tc>
          <w:tcPr>
            <w:tcW w:w="3377" w:type="dxa"/>
            <w:gridSpan w:val="34"/>
            <w:tcBorders>
              <w:left w:val="single" w:sz="4" w:space="0" w:color="auto"/>
            </w:tcBorders>
            <w:shd w:val="clear" w:color="auto" w:fill="FFFFFF"/>
          </w:tcPr>
          <w:p w14:paraId="6B6983A5" w14:textId="77777777" w:rsidR="00786D8C" w:rsidRPr="0041641E" w:rsidRDefault="00786D8C" w:rsidP="00786D8C">
            <w:pPr>
              <w:spacing w:before="40" w:line="220" w:lineRule="exact"/>
              <w:rPr>
                <w:sz w:val="22"/>
              </w:rPr>
            </w:pPr>
          </w:p>
          <w:p w14:paraId="49EC4D9F" w14:textId="77777777" w:rsidR="00743A61" w:rsidRPr="0041641E" w:rsidRDefault="00743A61" w:rsidP="00786D8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Abflussmenge: ....  l/s.</w:t>
            </w:r>
          </w:p>
          <w:p w14:paraId="096AB032" w14:textId="77777777" w:rsidR="00786D8C" w:rsidRPr="0041641E" w:rsidRDefault="00786D8C">
            <w:pPr>
              <w:spacing w:before="120" w:line="220" w:lineRule="exact"/>
              <w:rPr>
                <w:sz w:val="22"/>
              </w:rPr>
            </w:pPr>
          </w:p>
        </w:tc>
        <w:tc>
          <w:tcPr>
            <w:tcW w:w="1800" w:type="dxa"/>
            <w:gridSpan w:val="14"/>
            <w:shd w:val="clear" w:color="auto" w:fill="FFFFFF"/>
          </w:tcPr>
          <w:p w14:paraId="5CF62310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reißend</w:t>
            </w:r>
          </w:p>
          <w:p w14:paraId="69ABFFC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schnell</w:t>
            </w:r>
          </w:p>
          <w:p w14:paraId="0680E69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mäßig langsam</w:t>
            </w:r>
          </w:p>
          <w:p w14:paraId="1A19F7A9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sehr langsam</w:t>
            </w:r>
          </w:p>
        </w:tc>
        <w:tc>
          <w:tcPr>
            <w:tcW w:w="2347" w:type="dxa"/>
            <w:gridSpan w:val="11"/>
            <w:tcBorders>
              <w:right w:val="single" w:sz="12" w:space="0" w:color="auto"/>
            </w:tcBorders>
            <w:shd w:val="clear" w:color="auto" w:fill="FFFFFF"/>
          </w:tcPr>
          <w:p w14:paraId="713EBD99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Rückstau</w:t>
            </w:r>
          </w:p>
          <w:p w14:paraId="0EFC810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stehend</w:t>
            </w:r>
          </w:p>
        </w:tc>
      </w:tr>
      <w:tr w:rsidR="00604DD2" w:rsidRPr="0041641E" w14:paraId="5C67C49D" w14:textId="77777777">
        <w:trPr>
          <w:cantSplit/>
        </w:trPr>
        <w:tc>
          <w:tcPr>
            <w:tcW w:w="10265" w:type="dxa"/>
            <w:gridSpan w:val="78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16AF4145" w14:textId="77777777" w:rsidR="00604DD2" w:rsidRPr="0041641E" w:rsidRDefault="00604DD2" w:rsidP="00604DD2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Struktur der Quelle</w:t>
            </w:r>
          </w:p>
        </w:tc>
      </w:tr>
      <w:tr w:rsidR="00604DD2" w:rsidRPr="0041641E" w14:paraId="6BD72A6F" w14:textId="77777777">
        <w:trPr>
          <w:cantSplit/>
        </w:trPr>
        <w:tc>
          <w:tcPr>
            <w:tcW w:w="3776" w:type="dxa"/>
            <w:gridSpan w:val="30"/>
            <w:tcBorders>
              <w:left w:val="single" w:sz="12" w:space="0" w:color="auto"/>
            </w:tcBorders>
          </w:tcPr>
          <w:p w14:paraId="13EE9EFE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naturnahe Struktur</w:t>
            </w:r>
          </w:p>
          <w:p w14:paraId="44563597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Quellhügel</w:t>
            </w:r>
          </w:p>
          <w:p w14:paraId="3A52A7FD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geringe bauliche Veränderungen</w:t>
            </w:r>
          </w:p>
          <w:p w14:paraId="10036F5A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Quelltopf durch Abgrabung erweitert</w:t>
            </w:r>
          </w:p>
        </w:tc>
        <w:tc>
          <w:tcPr>
            <w:tcW w:w="3548" w:type="dxa"/>
            <w:gridSpan w:val="33"/>
          </w:tcPr>
          <w:p w14:paraId="6ED38C62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brunnenartige Fassung</w:t>
            </w:r>
          </w:p>
          <w:p w14:paraId="44BD90C0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beckenartige Fassung</w:t>
            </w:r>
          </w:p>
          <w:p w14:paraId="3766E70C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Fassung für Wassergewinnung</w:t>
            </w:r>
          </w:p>
          <w:p w14:paraId="01BA9446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Quelle zu Teich aufgestaut</w:t>
            </w:r>
          </w:p>
        </w:tc>
        <w:tc>
          <w:tcPr>
            <w:tcW w:w="2941" w:type="dxa"/>
            <w:gridSpan w:val="15"/>
            <w:tcBorders>
              <w:right w:val="single" w:sz="12" w:space="0" w:color="auto"/>
            </w:tcBorders>
          </w:tcPr>
          <w:p w14:paraId="6DD6FDE5" w14:textId="77777777" w:rsidR="00604DD2" w:rsidRPr="0041641E" w:rsidRDefault="00604DD2" w:rsidP="00604DD2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</w:tc>
      </w:tr>
    </w:tbl>
    <w:p w14:paraId="3883D8FD" w14:textId="77777777" w:rsidR="00604DD2" w:rsidRPr="0041641E" w:rsidRDefault="00604DD2">
      <w:r w:rsidRPr="0041641E">
        <w:br w:type="page"/>
      </w:r>
    </w:p>
    <w:tbl>
      <w:tblPr>
        <w:tblW w:w="102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4"/>
        <w:gridCol w:w="717"/>
        <w:gridCol w:w="668"/>
        <w:gridCol w:w="232"/>
        <w:gridCol w:w="366"/>
        <w:gridCol w:w="81"/>
        <w:gridCol w:w="96"/>
        <w:gridCol w:w="1257"/>
        <w:gridCol w:w="179"/>
        <w:gridCol w:w="184"/>
        <w:gridCol w:w="542"/>
        <w:gridCol w:w="179"/>
        <w:gridCol w:w="535"/>
        <w:gridCol w:w="181"/>
        <w:gridCol w:w="363"/>
        <w:gridCol w:w="828"/>
        <w:gridCol w:w="76"/>
        <w:gridCol w:w="177"/>
        <w:gridCol w:w="1990"/>
      </w:tblGrid>
      <w:tr w:rsidR="00536B10" w:rsidRPr="0041641E" w14:paraId="1F2841C4" w14:textId="77777777">
        <w:trPr>
          <w:cantSplit/>
        </w:trPr>
        <w:tc>
          <w:tcPr>
            <w:tcW w:w="3774" w:type="dxa"/>
            <w:gridSpan w:val="7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99"/>
          </w:tcPr>
          <w:p w14:paraId="352834B5" w14:textId="77777777" w:rsidR="00536B10" w:rsidRPr="0041641E" w:rsidRDefault="00536B10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lastRenderedPageBreak/>
              <w:t>Teilkriterium Wasserbeschaffenheit:</w:t>
            </w:r>
          </w:p>
        </w:tc>
        <w:tc>
          <w:tcPr>
            <w:tcW w:w="2162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99"/>
          </w:tcPr>
          <w:p w14:paraId="627AD294" w14:textId="77777777" w:rsidR="00536B10" w:rsidRPr="0041641E" w:rsidRDefault="00805F0E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bCs/>
                <w:sz w:val="22"/>
                <w:szCs w:val="22"/>
              </w:rPr>
              <w:t xml:space="preserve">A:  </w:t>
            </w:r>
            <w:r w:rsidR="00536B10" w:rsidRPr="0041641E">
              <w:rPr>
                <w:bCs/>
                <w:sz w:val="22"/>
                <w:szCs w:val="22"/>
              </w:rPr>
              <w:t xml:space="preserve">natürlich               </w:t>
            </w:r>
          </w:p>
        </w:tc>
        <w:tc>
          <w:tcPr>
            <w:tcW w:w="2162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99"/>
          </w:tcPr>
          <w:p w14:paraId="1CED54E7" w14:textId="77777777" w:rsidR="00536B10" w:rsidRPr="0041641E" w:rsidRDefault="00805F0E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 xml:space="preserve">B: </w:t>
            </w:r>
            <w:r w:rsidR="00536B10" w:rsidRPr="0041641E">
              <w:rPr>
                <w:sz w:val="22"/>
                <w:szCs w:val="22"/>
              </w:rPr>
              <w:t xml:space="preserve">geringe Defizite  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clear" w:color="auto" w:fill="FFFF99"/>
          </w:tcPr>
          <w:p w14:paraId="57DEF34A" w14:textId="77777777" w:rsidR="00536B10" w:rsidRPr="0041641E" w:rsidRDefault="00805F0E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  <w:szCs w:val="22"/>
              </w:rPr>
              <w:t xml:space="preserve"> C:</w:t>
            </w:r>
            <w:r w:rsidRPr="0041641E">
              <w:rPr>
                <w:sz w:val="28"/>
              </w:rPr>
              <w:t xml:space="preserve"> </w:t>
            </w:r>
            <w:r w:rsidR="00536B10" w:rsidRPr="0041641E">
              <w:rPr>
                <w:sz w:val="22"/>
                <w:szCs w:val="22"/>
              </w:rPr>
              <w:t xml:space="preserve">starke Defizite </w:t>
            </w:r>
          </w:p>
        </w:tc>
      </w:tr>
      <w:tr w:rsidR="00743A61" w:rsidRPr="0041641E" w14:paraId="666E4F79" w14:textId="77777777">
        <w:trPr>
          <w:cantSplit/>
        </w:trPr>
        <w:tc>
          <w:tcPr>
            <w:tcW w:w="10265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66FB48C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Wasserqualität</w:t>
            </w:r>
          </w:p>
        </w:tc>
      </w:tr>
      <w:tr w:rsidR="00743A61" w:rsidRPr="0041641E" w14:paraId="347DFDE1" w14:textId="77777777">
        <w:trPr>
          <w:cantSplit/>
          <w:trHeight w:val="990"/>
        </w:trPr>
        <w:tc>
          <w:tcPr>
            <w:tcW w:w="1614" w:type="dxa"/>
            <w:tcBorders>
              <w:left w:val="single" w:sz="12" w:space="0" w:color="auto"/>
              <w:right w:val="single" w:sz="4" w:space="0" w:color="auto"/>
            </w:tcBorders>
          </w:tcPr>
          <w:p w14:paraId="30EBD563" w14:textId="77777777" w:rsidR="00743A61" w:rsidRPr="0041641E" w:rsidRDefault="00743A61">
            <w:pPr>
              <w:pStyle w:val="berschrift2"/>
              <w:spacing w:before="40" w:line="260" w:lineRule="exact"/>
              <w:rPr>
                <w:i w:val="0"/>
                <w:sz w:val="22"/>
              </w:rPr>
            </w:pPr>
            <w:r w:rsidRPr="0041641E">
              <w:rPr>
                <w:i w:val="0"/>
                <w:sz w:val="22"/>
              </w:rPr>
              <w:t>Wassertrübung</w:t>
            </w:r>
          </w:p>
          <w:p w14:paraId="6265F72D" w14:textId="77777777" w:rsidR="00743A61" w:rsidRPr="0041641E" w:rsidRDefault="00743A61">
            <w:pPr>
              <w:pStyle w:val="berschrift2"/>
              <w:spacing w:line="260" w:lineRule="exact"/>
              <w:rPr>
                <w:i w:val="0"/>
                <w:sz w:val="22"/>
              </w:rPr>
            </w:pPr>
            <w:r w:rsidRPr="0041641E">
              <w:rPr>
                <w:i w:val="0"/>
                <w:sz w:val="28"/>
              </w:rPr>
              <w:t>□</w:t>
            </w:r>
            <w:r w:rsidRPr="0041641E">
              <w:rPr>
                <w:i w:val="0"/>
                <w:sz w:val="22"/>
              </w:rPr>
              <w:t xml:space="preserve"> klar</w:t>
            </w:r>
          </w:p>
          <w:p w14:paraId="7CC86CBC" w14:textId="77777777" w:rsidR="00743A61" w:rsidRPr="0041641E" w:rsidRDefault="00743A61">
            <w:pPr>
              <w:pStyle w:val="berschrift2"/>
              <w:spacing w:line="260" w:lineRule="exact"/>
              <w:rPr>
                <w:i w:val="0"/>
                <w:sz w:val="22"/>
              </w:rPr>
            </w:pPr>
            <w:r w:rsidRPr="0041641E">
              <w:rPr>
                <w:i w:val="0"/>
                <w:sz w:val="28"/>
              </w:rPr>
              <w:t>□</w:t>
            </w:r>
            <w:r w:rsidRPr="0041641E">
              <w:rPr>
                <w:i w:val="0"/>
                <w:sz w:val="22"/>
              </w:rPr>
              <w:t xml:space="preserve"> leicht getrübt</w:t>
            </w:r>
          </w:p>
          <w:p w14:paraId="30005E03" w14:textId="77777777" w:rsidR="00743A61" w:rsidRPr="0041641E" w:rsidRDefault="00743A61">
            <w:pPr>
              <w:pStyle w:val="berschrift2"/>
              <w:spacing w:line="260" w:lineRule="exact"/>
              <w:rPr>
                <w:i w:val="0"/>
                <w:sz w:val="22"/>
              </w:rPr>
            </w:pPr>
            <w:r w:rsidRPr="0041641E">
              <w:rPr>
                <w:i w:val="0"/>
                <w:sz w:val="28"/>
              </w:rPr>
              <w:t>□</w:t>
            </w:r>
            <w:r w:rsidRPr="0041641E">
              <w:rPr>
                <w:i w:val="0"/>
                <w:sz w:val="22"/>
              </w:rPr>
              <w:t xml:space="preserve"> mäßig getrübt</w:t>
            </w:r>
          </w:p>
          <w:p w14:paraId="19235A5B" w14:textId="77777777" w:rsidR="00743A61" w:rsidRPr="0041641E" w:rsidRDefault="00743A61">
            <w:pPr>
              <w:pStyle w:val="berschrift2"/>
              <w:spacing w:line="260" w:lineRule="exact"/>
              <w:rPr>
                <w:sz w:val="22"/>
              </w:rPr>
            </w:pPr>
            <w:r w:rsidRPr="0041641E">
              <w:rPr>
                <w:i w:val="0"/>
                <w:sz w:val="28"/>
              </w:rPr>
              <w:t>□</w:t>
            </w:r>
            <w:r w:rsidRPr="0041641E">
              <w:rPr>
                <w:i w:val="0"/>
                <w:sz w:val="22"/>
              </w:rPr>
              <w:t xml:space="preserve"> stark getrübt</w:t>
            </w:r>
          </w:p>
        </w:tc>
        <w:tc>
          <w:tcPr>
            <w:tcW w:w="2160" w:type="dxa"/>
            <w:gridSpan w:val="6"/>
            <w:tcBorders>
              <w:left w:val="single" w:sz="4" w:space="0" w:color="auto"/>
            </w:tcBorders>
          </w:tcPr>
          <w:p w14:paraId="7C4E108C" w14:textId="77777777" w:rsidR="00743A61" w:rsidRPr="0041641E" w:rsidRDefault="00743A61">
            <w:pPr>
              <w:keepNext/>
              <w:spacing w:before="40" w:line="260" w:lineRule="exact"/>
              <w:outlineLvl w:val="1"/>
              <w:rPr>
                <w:sz w:val="22"/>
              </w:rPr>
            </w:pPr>
            <w:r w:rsidRPr="0041641E">
              <w:rPr>
                <w:sz w:val="22"/>
              </w:rPr>
              <w:t>Wassergüte</w:t>
            </w:r>
          </w:p>
          <w:p w14:paraId="59DDD39A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nicht/wenig belastet</w:t>
            </w:r>
          </w:p>
          <w:p w14:paraId="2E0BA7D1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mäßig belastet</w:t>
            </w:r>
          </w:p>
          <w:p w14:paraId="1031D3D9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stark belastet</w:t>
            </w:r>
          </w:p>
          <w:p w14:paraId="6298D3EB" w14:textId="77777777" w:rsidR="00743A61" w:rsidRPr="0041641E" w:rsidRDefault="00743A61">
            <w:pPr>
              <w:keepNext/>
              <w:tabs>
                <w:tab w:val="left" w:pos="470"/>
                <w:tab w:val="left" w:pos="1010"/>
              </w:tabs>
              <w:spacing w:line="260" w:lineRule="exact"/>
              <w:outlineLvl w:val="0"/>
            </w:pPr>
            <w:r w:rsidRPr="0041641E">
              <w:rPr>
                <w:sz w:val="22"/>
              </w:rPr>
              <w:t xml:space="preserve">Wassergüteklasse: </w:t>
            </w:r>
            <w:r w:rsidRPr="0041641E">
              <w:rPr>
                <w:sz w:val="22"/>
              </w:rPr>
              <w:br/>
            </w: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0"/>
              </w:rPr>
              <w:t>1</w:t>
            </w:r>
            <w:r w:rsidRPr="0041641E">
              <w:rPr>
                <w:sz w:val="20"/>
              </w:rPr>
              <w:tab/>
            </w:r>
            <w:r w:rsidRPr="0041641E">
              <w:rPr>
                <w:sz w:val="28"/>
              </w:rPr>
              <w:t>□</w:t>
            </w:r>
            <w:r w:rsidRPr="0041641E">
              <w:rPr>
                <w:sz w:val="20"/>
              </w:rPr>
              <w:t xml:space="preserve">1-2 </w:t>
            </w:r>
            <w:r w:rsidRPr="0041641E">
              <w:rPr>
                <w:sz w:val="20"/>
              </w:rPr>
              <w:tab/>
            </w: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0"/>
              </w:rPr>
              <w:t>2</w:t>
            </w:r>
            <w:r w:rsidRPr="0041641E">
              <w:rPr>
                <w:sz w:val="28"/>
              </w:rPr>
              <w:t xml:space="preserve"> □ </w:t>
            </w:r>
            <w:r w:rsidRPr="0041641E">
              <w:rPr>
                <w:sz w:val="20"/>
              </w:rPr>
              <w:t>2-3</w:t>
            </w:r>
            <w:r w:rsidRPr="0041641E">
              <w:rPr>
                <w:sz w:val="20"/>
              </w:rPr>
              <w:br/>
            </w: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0"/>
              </w:rPr>
              <w:t>3</w:t>
            </w:r>
            <w:r w:rsidRPr="0041641E">
              <w:rPr>
                <w:sz w:val="28"/>
              </w:rPr>
              <w:tab/>
              <w:t xml:space="preserve">□ </w:t>
            </w:r>
            <w:r w:rsidRPr="0041641E">
              <w:rPr>
                <w:sz w:val="20"/>
              </w:rPr>
              <w:t>3-4</w:t>
            </w:r>
            <w:r w:rsidRPr="0041641E">
              <w:rPr>
                <w:sz w:val="28"/>
              </w:rPr>
              <w:t xml:space="preserve"> </w:t>
            </w:r>
            <w:r w:rsidRPr="0041641E">
              <w:rPr>
                <w:sz w:val="28"/>
              </w:rPr>
              <w:tab/>
              <w:t xml:space="preserve">□ </w:t>
            </w:r>
            <w:r w:rsidRPr="0041641E">
              <w:rPr>
                <w:sz w:val="20"/>
              </w:rPr>
              <w:t>4</w:t>
            </w:r>
          </w:p>
        </w:tc>
        <w:tc>
          <w:tcPr>
            <w:tcW w:w="1620" w:type="dxa"/>
            <w:gridSpan w:val="3"/>
          </w:tcPr>
          <w:p w14:paraId="1C06BF08" w14:textId="77777777" w:rsidR="00743A61" w:rsidRPr="0041641E" w:rsidRDefault="00743A61">
            <w:pPr>
              <w:keepNext/>
              <w:spacing w:before="40" w:line="260" w:lineRule="exact"/>
              <w:outlineLvl w:val="1"/>
              <w:rPr>
                <w:sz w:val="22"/>
              </w:rPr>
            </w:pPr>
            <w:r w:rsidRPr="0041641E">
              <w:rPr>
                <w:sz w:val="22"/>
              </w:rPr>
              <w:t>hoher Salzgehalt</w:t>
            </w:r>
          </w:p>
          <w:p w14:paraId="49DB5585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natürlich</w:t>
            </w:r>
          </w:p>
          <w:p w14:paraId="7E6CB152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anthropogen</w:t>
            </w:r>
          </w:p>
          <w:p w14:paraId="2ADB871C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 xml:space="preserve">Chloridgehalt: </w:t>
            </w:r>
          </w:p>
          <w:p w14:paraId="42DAFB70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........</w:t>
            </w:r>
          </w:p>
        </w:tc>
        <w:tc>
          <w:tcPr>
            <w:tcW w:w="1800" w:type="dxa"/>
            <w:gridSpan w:val="5"/>
          </w:tcPr>
          <w:p w14:paraId="65ECCF5A" w14:textId="77777777" w:rsidR="00743A61" w:rsidRPr="0041641E" w:rsidRDefault="00743A61">
            <w:pPr>
              <w:keepNext/>
              <w:spacing w:before="40" w:line="260" w:lineRule="exact"/>
              <w:outlineLvl w:val="1"/>
              <w:rPr>
                <w:sz w:val="22"/>
              </w:rPr>
            </w:pPr>
            <w:r w:rsidRPr="0041641E">
              <w:rPr>
                <w:sz w:val="22"/>
              </w:rPr>
              <w:t>Schadstoffbelastung</w:t>
            </w:r>
          </w:p>
          <w:p w14:paraId="48DB9D77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hoch</w:t>
            </w:r>
          </w:p>
          <w:p w14:paraId="2C34BC0B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mäßig</w:t>
            </w:r>
          </w:p>
          <w:p w14:paraId="7E1EB55A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gering/ohne</w:t>
            </w:r>
          </w:p>
          <w:p w14:paraId="7B204935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</w:p>
        </w:tc>
        <w:tc>
          <w:tcPr>
            <w:tcW w:w="3071" w:type="dxa"/>
            <w:gridSpan w:val="4"/>
            <w:tcBorders>
              <w:right w:val="single" w:sz="12" w:space="0" w:color="auto"/>
            </w:tcBorders>
          </w:tcPr>
          <w:p w14:paraId="20A57EDA" w14:textId="77777777" w:rsidR="00743A61" w:rsidRPr="0041641E" w:rsidRDefault="00743A61">
            <w:pPr>
              <w:keepNext/>
              <w:spacing w:before="40" w:line="260" w:lineRule="exact"/>
              <w:outlineLvl w:val="1"/>
              <w:rPr>
                <w:sz w:val="22"/>
              </w:rPr>
            </w:pPr>
            <w:r w:rsidRPr="0041641E">
              <w:rPr>
                <w:sz w:val="22"/>
              </w:rPr>
              <w:t>Kalkgehalt</w:t>
            </w:r>
          </w:p>
          <w:p w14:paraId="080029C5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kalkarm</w:t>
            </w:r>
          </w:p>
          <w:p w14:paraId="094F235E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mittlerer Basengehalt</w:t>
            </w:r>
          </w:p>
          <w:p w14:paraId="3C0C747D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kalkreich</w:t>
            </w:r>
          </w:p>
          <w:p w14:paraId="44DDA0BF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</w:p>
          <w:p w14:paraId="056CA837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stark eisenhaltig</w:t>
            </w:r>
          </w:p>
        </w:tc>
      </w:tr>
      <w:tr w:rsidR="00743A61" w:rsidRPr="0041641E" w14:paraId="5F6E3249" w14:textId="77777777">
        <w:trPr>
          <w:cantSplit/>
          <w:trHeight w:val="90"/>
        </w:trPr>
        <w:tc>
          <w:tcPr>
            <w:tcW w:w="10265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14:paraId="6081678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näheres zur Belastung, Besonderheiten</w:t>
            </w:r>
            <w:r w:rsidR="00BE0F88" w:rsidRPr="0041641E">
              <w:rPr>
                <w:sz w:val="22"/>
              </w:rPr>
              <w:t xml:space="preserve">: </w:t>
            </w:r>
            <w:r w:rsidRPr="0041641E">
              <w:rPr>
                <w:sz w:val="22"/>
              </w:rPr>
              <w:br/>
            </w:r>
          </w:p>
        </w:tc>
      </w:tr>
      <w:tr w:rsidR="00743A61" w:rsidRPr="0041641E" w14:paraId="12BCACFE" w14:textId="77777777">
        <w:trPr>
          <w:cantSplit/>
        </w:trPr>
        <w:tc>
          <w:tcPr>
            <w:tcW w:w="10265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218BFEDA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Nutzung</w:t>
            </w:r>
          </w:p>
        </w:tc>
      </w:tr>
      <w:tr w:rsidR="00743A61" w:rsidRPr="0041641E" w14:paraId="5ECFFA64" w14:textId="77777777">
        <w:trPr>
          <w:cantSplit/>
        </w:trPr>
        <w:tc>
          <w:tcPr>
            <w:tcW w:w="3678" w:type="dxa"/>
            <w:gridSpan w:val="6"/>
            <w:tcBorders>
              <w:left w:val="single" w:sz="12" w:space="0" w:color="auto"/>
            </w:tcBorders>
          </w:tcPr>
          <w:p w14:paraId="6B453DCC" w14:textId="77777777" w:rsidR="00743A61" w:rsidRPr="0041641E" w:rsidRDefault="00743A61">
            <w:pPr>
              <w:pStyle w:val="berschrift1"/>
              <w:spacing w:before="40" w:line="26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keine Nutzung</w:t>
            </w:r>
          </w:p>
          <w:p w14:paraId="5A60BDC8" w14:textId="77777777" w:rsidR="00743A61" w:rsidRPr="0041641E" w:rsidRDefault="00743A61">
            <w:pPr>
              <w:pStyle w:val="berschrift1"/>
              <w:spacing w:line="26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sz w:val="28"/>
              </w:rPr>
              <w:t>□</w:t>
            </w:r>
            <w:r w:rsidRPr="0041641E">
              <w:rPr>
                <w:sz w:val="22"/>
              </w:rPr>
              <w:t xml:space="preserve"> </w:t>
            </w:r>
            <w:r w:rsidRPr="0041641E">
              <w:rPr>
                <w:rFonts w:ascii="Times New Roman" w:hAnsi="Times New Roman"/>
                <w:b w:val="0"/>
                <w:sz w:val="22"/>
              </w:rPr>
              <w:t>Güterschifffahrt</w:t>
            </w:r>
          </w:p>
          <w:p w14:paraId="4C5D9977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b/>
                <w:sz w:val="28"/>
              </w:rPr>
              <w:t>□</w:t>
            </w:r>
            <w:r w:rsidRPr="0041641E">
              <w:rPr>
                <w:b/>
                <w:sz w:val="22"/>
              </w:rPr>
              <w:t xml:space="preserve"> </w:t>
            </w:r>
            <w:r w:rsidRPr="0041641E">
              <w:rPr>
                <w:sz w:val="22"/>
              </w:rPr>
              <w:t>Freizeitschifffahrt</w:t>
            </w:r>
          </w:p>
          <w:p w14:paraId="3DD55514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Ableitung zu Teichen</w:t>
            </w:r>
          </w:p>
          <w:p w14:paraId="3C2DBADB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Ableitung von Trink-/ Brauchwasser</w:t>
            </w:r>
          </w:p>
        </w:tc>
        <w:tc>
          <w:tcPr>
            <w:tcW w:w="1532" w:type="dxa"/>
            <w:gridSpan w:val="3"/>
          </w:tcPr>
          <w:p w14:paraId="41662E30" w14:textId="77777777" w:rsidR="00743A61" w:rsidRPr="0041641E" w:rsidRDefault="00743A61">
            <w:pPr>
              <w:keepNext/>
              <w:spacing w:before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Badennutzung</w:t>
            </w:r>
          </w:p>
          <w:p w14:paraId="0806BDFC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wenig</w:t>
            </w:r>
          </w:p>
          <w:p w14:paraId="05B31829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intensiv </w:t>
            </w:r>
          </w:p>
          <w:p w14:paraId="42B2856E" w14:textId="77777777" w:rsidR="00743A61" w:rsidRPr="0041641E" w:rsidRDefault="00743A61">
            <w:pPr>
              <w:keepNext/>
              <w:spacing w:before="12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Wassersport</w:t>
            </w:r>
          </w:p>
          <w:p w14:paraId="55B5B110" w14:textId="77777777" w:rsidR="00743A61" w:rsidRPr="0041641E" w:rsidRDefault="00743A61">
            <w:pPr>
              <w:keepNext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wenig</w:t>
            </w:r>
          </w:p>
          <w:p w14:paraId="3656A66E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intensiv</w:t>
            </w:r>
          </w:p>
        </w:tc>
        <w:tc>
          <w:tcPr>
            <w:tcW w:w="1440" w:type="dxa"/>
            <w:gridSpan w:val="4"/>
          </w:tcPr>
          <w:p w14:paraId="353B87DA" w14:textId="77777777" w:rsidR="00743A61" w:rsidRPr="0041641E" w:rsidRDefault="00743A61">
            <w:pPr>
              <w:keepNext/>
              <w:spacing w:before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Angelnutzung</w:t>
            </w:r>
          </w:p>
          <w:p w14:paraId="47D79162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wenig</w:t>
            </w:r>
          </w:p>
          <w:p w14:paraId="33F1389D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intensiv</w:t>
            </w:r>
          </w:p>
          <w:p w14:paraId="4815BAF9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</w:p>
          <w:p w14:paraId="04B2B76E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</w:p>
        </w:tc>
        <w:tc>
          <w:tcPr>
            <w:tcW w:w="3615" w:type="dxa"/>
            <w:gridSpan w:val="6"/>
            <w:tcBorders>
              <w:right w:val="single" w:sz="12" w:space="0" w:color="auto"/>
            </w:tcBorders>
          </w:tcPr>
          <w:p w14:paraId="5733A9B0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Viehtränke, Ufer z. T. abgezäunt </w:t>
            </w:r>
          </w:p>
          <w:p w14:paraId="74019DA6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Viehtränke ohne Umzäunung</w:t>
            </w:r>
          </w:p>
          <w:p w14:paraId="7D09EBE7" w14:textId="77777777" w:rsidR="00743A61" w:rsidRPr="0041641E" w:rsidRDefault="00743A61">
            <w:pPr>
              <w:keepNext/>
              <w:spacing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Stege</w:t>
            </w:r>
          </w:p>
          <w:p w14:paraId="00ABEDD7" w14:textId="77777777" w:rsidR="00743A61" w:rsidRPr="0041641E" w:rsidRDefault="00743A61">
            <w:pPr>
              <w:keepNext/>
              <w:spacing w:before="120"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 Nutzungsstrukturen:</w:t>
            </w:r>
          </w:p>
        </w:tc>
      </w:tr>
      <w:tr w:rsidR="00536B10" w:rsidRPr="0041641E" w14:paraId="3868D67A" w14:textId="77777777">
        <w:trPr>
          <w:cantSplit/>
        </w:trPr>
        <w:tc>
          <w:tcPr>
            <w:tcW w:w="3597" w:type="dxa"/>
            <w:gridSpan w:val="5"/>
            <w:tcBorders>
              <w:top w:val="nil"/>
              <w:left w:val="single" w:sz="12" w:space="0" w:color="auto"/>
              <w:right w:val="nil"/>
            </w:tcBorders>
            <w:shd w:val="clear" w:color="auto" w:fill="FFFF99"/>
          </w:tcPr>
          <w:p w14:paraId="6BC5AB63" w14:textId="77777777" w:rsidR="00536B10" w:rsidRPr="0041641E" w:rsidRDefault="00536B10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>Teilkriterium Vegetationsstruk</w:t>
            </w:r>
            <w:r w:rsidR="00A9445E" w:rsidRPr="0041641E">
              <w:rPr>
                <w:b/>
                <w:bCs/>
                <w:sz w:val="22"/>
                <w:szCs w:val="22"/>
              </w:rPr>
              <w:t>tur</w:t>
            </w:r>
          </w:p>
        </w:tc>
        <w:tc>
          <w:tcPr>
            <w:tcW w:w="2518" w:type="dxa"/>
            <w:gridSpan w:val="7"/>
            <w:tcBorders>
              <w:top w:val="nil"/>
              <w:left w:val="nil"/>
              <w:right w:val="nil"/>
            </w:tcBorders>
            <w:shd w:val="clear" w:color="auto" w:fill="FFFF99"/>
          </w:tcPr>
          <w:p w14:paraId="194CF133" w14:textId="77777777" w:rsidR="00536B10" w:rsidRPr="0041641E" w:rsidRDefault="00A9445E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bCs/>
                <w:sz w:val="22"/>
                <w:szCs w:val="22"/>
              </w:rPr>
              <w:t xml:space="preserve">A: </w:t>
            </w:r>
            <w:r w:rsidR="00536B10" w:rsidRPr="0041641E">
              <w:rPr>
                <w:bCs/>
                <w:sz w:val="22"/>
                <w:szCs w:val="22"/>
              </w:rPr>
              <w:t xml:space="preserve">naturnah, vielfältig    </w:t>
            </w:r>
          </w:p>
        </w:tc>
        <w:tc>
          <w:tcPr>
            <w:tcW w:w="2160" w:type="dxa"/>
            <w:gridSpan w:val="6"/>
            <w:tcBorders>
              <w:top w:val="nil"/>
              <w:left w:val="nil"/>
              <w:right w:val="nil"/>
            </w:tcBorders>
            <w:shd w:val="clear" w:color="auto" w:fill="FFFF99"/>
          </w:tcPr>
          <w:p w14:paraId="37CDEB4C" w14:textId="77777777" w:rsidR="00536B10" w:rsidRPr="0041641E" w:rsidRDefault="00A9445E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  <w:szCs w:val="22"/>
              </w:rPr>
              <w:t xml:space="preserve"> B:</w:t>
            </w:r>
            <w:r w:rsidRPr="0041641E">
              <w:rPr>
                <w:sz w:val="28"/>
              </w:rPr>
              <w:t xml:space="preserve"> </w:t>
            </w:r>
            <w:r w:rsidR="00536B10" w:rsidRPr="0041641E">
              <w:rPr>
                <w:sz w:val="22"/>
                <w:szCs w:val="22"/>
              </w:rPr>
              <w:t xml:space="preserve">geringe Defizite   </w:t>
            </w:r>
          </w:p>
        </w:tc>
        <w:tc>
          <w:tcPr>
            <w:tcW w:w="1990" w:type="dxa"/>
            <w:tcBorders>
              <w:top w:val="nil"/>
              <w:left w:val="nil"/>
              <w:right w:val="single" w:sz="12" w:space="0" w:color="auto"/>
            </w:tcBorders>
            <w:shd w:val="clear" w:color="auto" w:fill="FFFF99"/>
          </w:tcPr>
          <w:p w14:paraId="71C89E2B" w14:textId="77777777" w:rsidR="00536B10" w:rsidRPr="0041641E" w:rsidRDefault="00A9445E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 xml:space="preserve">C: </w:t>
            </w:r>
            <w:r w:rsidR="00536B10" w:rsidRPr="0041641E">
              <w:rPr>
                <w:sz w:val="22"/>
                <w:szCs w:val="22"/>
              </w:rPr>
              <w:t xml:space="preserve">starke Defizite </w:t>
            </w:r>
          </w:p>
        </w:tc>
      </w:tr>
      <w:tr w:rsidR="00743A61" w:rsidRPr="0041641E" w14:paraId="6BF93661" w14:textId="77777777">
        <w:trPr>
          <w:cantSplit/>
        </w:trPr>
        <w:tc>
          <w:tcPr>
            <w:tcW w:w="10265" w:type="dxa"/>
            <w:gridSpan w:val="19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28F8CDBB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Ufervegetation</w:t>
            </w:r>
            <w:r w:rsidR="00AD1ADD" w:rsidRPr="0041641E">
              <w:rPr>
                <w:sz w:val="22"/>
              </w:rPr>
              <w:t>, Vegetation auf Steinen oberhalb der Mittelwasserlinie</w:t>
            </w:r>
          </w:p>
        </w:tc>
      </w:tr>
      <w:tr w:rsidR="00743A61" w:rsidRPr="0041641E" w14:paraId="5C64DACF" w14:textId="77777777">
        <w:trPr>
          <w:cantSplit/>
        </w:trPr>
        <w:tc>
          <w:tcPr>
            <w:tcW w:w="2999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2A810F6" w14:textId="77777777" w:rsidR="00326BE9" w:rsidRPr="0041641E" w:rsidRDefault="00326BE9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8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Moose auf Steinen (emers) </w:t>
            </w:r>
          </w:p>
          <w:p w14:paraId="149F9299" w14:textId="77777777" w:rsidR="00326BE9" w:rsidRPr="0041641E" w:rsidRDefault="00326BE9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8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Moose auf Kalktuff</w:t>
            </w:r>
          </w:p>
          <w:p w14:paraId="48C7BA45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Zwergbinsen-Ges. </w:t>
            </w:r>
          </w:p>
          <w:p w14:paraId="3141B5DE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Gänsefuß-/ Zweizahn-Ges. </w:t>
            </w:r>
          </w:p>
          <w:p w14:paraId="40EAE675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Hoch</w:t>
            </w:r>
            <w:r w:rsidR="00326BE9" w:rsidRPr="0041641E">
              <w:rPr>
                <w:rFonts w:ascii="Times New Roman" w:hAnsi="Times New Roman"/>
                <w:b w:val="0"/>
                <w:sz w:val="22"/>
              </w:rPr>
              <w:t xml:space="preserve">- und </w:t>
            </w:r>
            <w:r w:rsidRPr="0041641E">
              <w:rPr>
                <w:rFonts w:ascii="Times New Roman" w:hAnsi="Times New Roman"/>
                <w:b w:val="0"/>
                <w:sz w:val="22"/>
              </w:rPr>
              <w:t>Übergangsmoor</w:t>
            </w:r>
          </w:p>
        </w:tc>
        <w:tc>
          <w:tcPr>
            <w:tcW w:w="2395" w:type="dxa"/>
            <w:gridSpan w:val="7"/>
            <w:tcBorders>
              <w:bottom w:val="single" w:sz="12" w:space="0" w:color="auto"/>
            </w:tcBorders>
          </w:tcPr>
          <w:p w14:paraId="0E97E40F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Flutrasen</w:t>
            </w:r>
          </w:p>
          <w:p w14:paraId="7414C6D9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Hochstaudenflur</w:t>
            </w:r>
          </w:p>
          <w:p w14:paraId="5C1D63E6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Binsenried</w:t>
            </w:r>
          </w:p>
          <w:p w14:paraId="6E8E4C23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Seggenried</w:t>
            </w:r>
          </w:p>
        </w:tc>
        <w:tc>
          <w:tcPr>
            <w:tcW w:w="2628" w:type="dxa"/>
            <w:gridSpan w:val="6"/>
            <w:tcBorders>
              <w:bottom w:val="single" w:sz="12" w:space="0" w:color="auto"/>
            </w:tcBorders>
          </w:tcPr>
          <w:p w14:paraId="640BD5E5" w14:textId="77777777" w:rsidR="00743A61" w:rsidRPr="0041641E" w:rsidRDefault="00743A6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Röhricht</w:t>
            </w:r>
          </w:p>
          <w:p w14:paraId="3519A3B5" w14:textId="77777777" w:rsidR="00743A61" w:rsidRPr="0041641E" w:rsidRDefault="00743A61">
            <w:pPr>
              <w:pStyle w:val="berschrift1"/>
              <w:spacing w:line="22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Ruderalflur</w:t>
            </w:r>
          </w:p>
          <w:p w14:paraId="33AA37B6" w14:textId="77777777" w:rsidR="00743A61" w:rsidRPr="0041641E" w:rsidRDefault="00743A61">
            <w:pPr>
              <w:pStyle w:val="berschrift1"/>
              <w:spacing w:before="120" w:line="22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sonst. Grünland</w:t>
            </w:r>
          </w:p>
          <w:p w14:paraId="24281C9B" w14:textId="77777777" w:rsidR="0024016C" w:rsidRPr="0041641E" w:rsidRDefault="0024016C" w:rsidP="0024016C"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Garten, Grünfläche</w:t>
            </w:r>
          </w:p>
        </w:tc>
        <w:tc>
          <w:tcPr>
            <w:tcW w:w="224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1DE37D5" w14:textId="77777777" w:rsidR="00743A61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lockeres Gebüsch</w:t>
            </w:r>
          </w:p>
          <w:p w14:paraId="3510B1D5" w14:textId="77777777" w:rsidR="008F6F23" w:rsidRPr="008F6F23" w:rsidRDefault="008F6F23" w:rsidP="008F6F23">
            <w:r w:rsidRPr="0041641E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</w:t>
            </w:r>
            <w:r w:rsidRPr="008F6F23">
              <w:rPr>
                <w:sz w:val="22"/>
                <w:szCs w:val="20"/>
              </w:rPr>
              <w:t>dichtes Gebüsch</w:t>
            </w:r>
          </w:p>
          <w:p w14:paraId="5C830ED8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einzelne Bäume</w:t>
            </w:r>
          </w:p>
          <w:p w14:paraId="2ADD65D6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lockerer Baumsaum</w:t>
            </w:r>
          </w:p>
          <w:p w14:paraId="0A9895C4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dichter Baumsaum</w:t>
            </w:r>
          </w:p>
          <w:p w14:paraId="1AB63D92" w14:textId="77777777" w:rsidR="00743A61" w:rsidRPr="0041641E" w:rsidRDefault="00743A61">
            <w:pPr>
              <w:pStyle w:val="berschrift1"/>
              <w:keepNext w:val="0"/>
              <w:spacing w:line="24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8"/>
              </w:rPr>
              <w:t>□</w:t>
            </w:r>
            <w:r w:rsidRPr="0041641E">
              <w:rPr>
                <w:rFonts w:ascii="Times New Roman" w:hAnsi="Times New Roman"/>
                <w:b w:val="0"/>
                <w:sz w:val="22"/>
              </w:rPr>
              <w:t xml:space="preserve"> Wald</w:t>
            </w:r>
          </w:p>
        </w:tc>
      </w:tr>
      <w:tr w:rsidR="00743A61" w:rsidRPr="0041641E" w14:paraId="458E8E7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2331" w:type="dxa"/>
            <w:gridSpan w:val="2"/>
            <w:shd w:val="clear" w:color="auto" w:fill="C0C0C0"/>
          </w:tcPr>
          <w:p w14:paraId="242B3010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Wasservegetation</w:t>
            </w:r>
          </w:p>
        </w:tc>
        <w:tc>
          <w:tcPr>
            <w:tcW w:w="7934" w:type="dxa"/>
            <w:gridSpan w:val="17"/>
            <w:shd w:val="clear" w:color="auto" w:fill="C0C0C0"/>
          </w:tcPr>
          <w:p w14:paraId="27DF88C4" w14:textId="77777777" w:rsidR="00743A61" w:rsidRPr="0041641E" w:rsidRDefault="00743A61">
            <w:pPr>
              <w:spacing w:before="40" w:after="40" w:line="220" w:lineRule="exact"/>
              <w:rPr>
                <w:sz w:val="22"/>
              </w:rPr>
            </w:pPr>
            <w:r w:rsidRPr="0041641E">
              <w:rPr>
                <w:sz w:val="22"/>
              </w:rPr>
              <w:t>Deckung</w:t>
            </w:r>
          </w:p>
        </w:tc>
      </w:tr>
      <w:tr w:rsidR="00326BE9" w:rsidRPr="0041641E" w14:paraId="23A64361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08FC14BF" w14:textId="77777777" w:rsidR="00326BE9" w:rsidRPr="0041641E" w:rsidRDefault="00AD1ADD" w:rsidP="0024016C">
            <w:pPr>
              <w:keepNext/>
              <w:spacing w:before="40" w:after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submerse</w:t>
            </w:r>
            <w:r w:rsidR="00326BE9" w:rsidRPr="0041641E">
              <w:rPr>
                <w:sz w:val="22"/>
              </w:rPr>
              <w:t xml:space="preserve"> </w:t>
            </w:r>
            <w:r w:rsidRPr="0041641E">
              <w:rPr>
                <w:sz w:val="22"/>
              </w:rPr>
              <w:t>Wassermoose:</w:t>
            </w:r>
          </w:p>
        </w:tc>
        <w:tc>
          <w:tcPr>
            <w:tcW w:w="900" w:type="dxa"/>
            <w:gridSpan w:val="2"/>
          </w:tcPr>
          <w:p w14:paraId="49B488A0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2DEA4688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 1 %</w:t>
            </w:r>
          </w:p>
        </w:tc>
        <w:tc>
          <w:tcPr>
            <w:tcW w:w="1800" w:type="dxa"/>
            <w:gridSpan w:val="6"/>
          </w:tcPr>
          <w:p w14:paraId="0FA0922C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 – 25 %</w:t>
            </w:r>
          </w:p>
        </w:tc>
        <w:tc>
          <w:tcPr>
            <w:tcW w:w="1444" w:type="dxa"/>
            <w:gridSpan w:val="4"/>
          </w:tcPr>
          <w:p w14:paraId="1E144F65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&gt;25 – 75 %</w:t>
            </w:r>
          </w:p>
        </w:tc>
        <w:tc>
          <w:tcPr>
            <w:tcW w:w="1990" w:type="dxa"/>
          </w:tcPr>
          <w:p w14:paraId="0C368C05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326BE9" w:rsidRPr="0041641E" w14:paraId="22D06CF0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3C73B67B" w14:textId="77777777" w:rsidR="00326BE9" w:rsidRPr="0041641E" w:rsidRDefault="00AD1ADD" w:rsidP="0024016C">
            <w:pPr>
              <w:keepNext/>
              <w:spacing w:before="40" w:after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submerse Blütenpflanzen:</w:t>
            </w:r>
          </w:p>
        </w:tc>
        <w:tc>
          <w:tcPr>
            <w:tcW w:w="900" w:type="dxa"/>
            <w:gridSpan w:val="2"/>
          </w:tcPr>
          <w:p w14:paraId="3E2C6925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48CA8FD3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 1 %</w:t>
            </w:r>
          </w:p>
        </w:tc>
        <w:tc>
          <w:tcPr>
            <w:tcW w:w="1800" w:type="dxa"/>
            <w:gridSpan w:val="6"/>
          </w:tcPr>
          <w:p w14:paraId="1DFC7443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 – 25 %</w:t>
            </w:r>
          </w:p>
        </w:tc>
        <w:tc>
          <w:tcPr>
            <w:tcW w:w="1444" w:type="dxa"/>
            <w:gridSpan w:val="4"/>
          </w:tcPr>
          <w:p w14:paraId="7904E350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&gt;25 – 75 %</w:t>
            </w:r>
          </w:p>
        </w:tc>
        <w:tc>
          <w:tcPr>
            <w:tcW w:w="1990" w:type="dxa"/>
          </w:tcPr>
          <w:p w14:paraId="4B915E03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326BE9" w:rsidRPr="0041641E" w14:paraId="28A0C2D3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30EFF07B" w14:textId="77777777" w:rsidR="00326BE9" w:rsidRPr="0041641E" w:rsidRDefault="00AD1ADD" w:rsidP="0024016C">
            <w:pPr>
              <w:keepNext/>
              <w:spacing w:before="40" w:after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Armleuchteralgen:</w:t>
            </w:r>
          </w:p>
        </w:tc>
        <w:tc>
          <w:tcPr>
            <w:tcW w:w="900" w:type="dxa"/>
            <w:gridSpan w:val="2"/>
          </w:tcPr>
          <w:p w14:paraId="7FE9687C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385A5A07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 1 %</w:t>
            </w:r>
          </w:p>
        </w:tc>
        <w:tc>
          <w:tcPr>
            <w:tcW w:w="1800" w:type="dxa"/>
            <w:gridSpan w:val="6"/>
          </w:tcPr>
          <w:p w14:paraId="7D3C977B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 – 25 %</w:t>
            </w:r>
          </w:p>
        </w:tc>
        <w:tc>
          <w:tcPr>
            <w:tcW w:w="1444" w:type="dxa"/>
            <w:gridSpan w:val="4"/>
          </w:tcPr>
          <w:p w14:paraId="188C3AD4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&gt;25 – 75 %</w:t>
            </w:r>
          </w:p>
        </w:tc>
        <w:tc>
          <w:tcPr>
            <w:tcW w:w="1990" w:type="dxa"/>
          </w:tcPr>
          <w:p w14:paraId="56B99548" w14:textId="77777777" w:rsidR="00326BE9" w:rsidRPr="0041641E" w:rsidRDefault="00326BE9" w:rsidP="0024016C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743A61" w:rsidRPr="0041641E" w14:paraId="21A4708E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3A5EE00F" w14:textId="77777777" w:rsidR="00743A61" w:rsidRPr="0041641E" w:rsidRDefault="00AD1ADD">
            <w:pPr>
              <w:keepNext/>
              <w:spacing w:before="40" w:after="40" w:line="260" w:lineRule="exact"/>
              <w:outlineLvl w:val="0"/>
              <w:rPr>
                <w:sz w:val="22"/>
              </w:rPr>
            </w:pPr>
            <w:r w:rsidRPr="0041641E">
              <w:rPr>
                <w:sz w:val="22"/>
              </w:rPr>
              <w:t>A</w:t>
            </w:r>
            <w:r w:rsidR="00743A61" w:rsidRPr="0041641E">
              <w:rPr>
                <w:sz w:val="22"/>
              </w:rPr>
              <w:t>lgenwatten:</w:t>
            </w:r>
          </w:p>
        </w:tc>
        <w:tc>
          <w:tcPr>
            <w:tcW w:w="900" w:type="dxa"/>
            <w:gridSpan w:val="2"/>
          </w:tcPr>
          <w:p w14:paraId="64C67D4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2DC036B4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&lt; 1 %</w:t>
            </w:r>
          </w:p>
        </w:tc>
        <w:tc>
          <w:tcPr>
            <w:tcW w:w="1800" w:type="dxa"/>
            <w:gridSpan w:val="6"/>
          </w:tcPr>
          <w:p w14:paraId="41FF562E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1 – 25 %</w:t>
            </w:r>
          </w:p>
        </w:tc>
        <w:tc>
          <w:tcPr>
            <w:tcW w:w="1444" w:type="dxa"/>
            <w:gridSpan w:val="4"/>
          </w:tcPr>
          <w:p w14:paraId="7B9A04CA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&gt;25 – 75 %</w:t>
            </w:r>
          </w:p>
        </w:tc>
        <w:tc>
          <w:tcPr>
            <w:tcW w:w="1990" w:type="dxa"/>
          </w:tcPr>
          <w:p w14:paraId="5EB6B0A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743A61" w:rsidRPr="0041641E" w14:paraId="2E0D67F2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3C7EC8A9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Wasserlinsen:</w:t>
            </w:r>
          </w:p>
        </w:tc>
        <w:tc>
          <w:tcPr>
            <w:tcW w:w="900" w:type="dxa"/>
            <w:gridSpan w:val="2"/>
          </w:tcPr>
          <w:p w14:paraId="66E4C36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71290F3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 &lt; 1 %</w:t>
            </w:r>
          </w:p>
        </w:tc>
        <w:tc>
          <w:tcPr>
            <w:tcW w:w="1800" w:type="dxa"/>
            <w:gridSpan w:val="6"/>
          </w:tcPr>
          <w:p w14:paraId="4F3AD30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1EBDB597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1 – 25 %</w:t>
            </w:r>
          </w:p>
        </w:tc>
        <w:tc>
          <w:tcPr>
            <w:tcW w:w="1444" w:type="dxa"/>
            <w:gridSpan w:val="4"/>
          </w:tcPr>
          <w:p w14:paraId="6EEC2EB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75C9A3B5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&gt;25 – 75 %</w:t>
            </w:r>
          </w:p>
        </w:tc>
        <w:tc>
          <w:tcPr>
            <w:tcW w:w="1990" w:type="dxa"/>
          </w:tcPr>
          <w:p w14:paraId="539A469F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609422F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743A61" w:rsidRPr="0041641E" w14:paraId="4B1B3FB3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53597412" w14:textId="77777777" w:rsidR="00743A61" w:rsidRPr="0041641E" w:rsidRDefault="00743A61">
            <w:pPr>
              <w:pStyle w:val="berschrift1"/>
              <w:keepNext w:val="0"/>
              <w:spacing w:before="40" w:line="220" w:lineRule="exact"/>
              <w:rPr>
                <w:rFonts w:ascii="Times New Roman" w:hAnsi="Times New Roman"/>
                <w:b w:val="0"/>
                <w:sz w:val="22"/>
              </w:rPr>
            </w:pPr>
            <w:r w:rsidRPr="0041641E">
              <w:rPr>
                <w:rFonts w:ascii="Times New Roman" w:hAnsi="Times New Roman"/>
                <w:b w:val="0"/>
                <w:sz w:val="22"/>
              </w:rPr>
              <w:t>Schwimmblatt</w:t>
            </w:r>
            <w:r w:rsidR="0041641E">
              <w:rPr>
                <w:rFonts w:ascii="Times New Roman" w:hAnsi="Times New Roman"/>
                <w:b w:val="0"/>
                <w:sz w:val="22"/>
              </w:rPr>
              <w:t>-</w:t>
            </w:r>
            <w:r w:rsidRPr="0041641E">
              <w:rPr>
                <w:rFonts w:ascii="Times New Roman" w:hAnsi="Times New Roman"/>
                <w:b w:val="0"/>
                <w:sz w:val="22"/>
              </w:rPr>
              <w:t>vegetation:</w:t>
            </w:r>
          </w:p>
        </w:tc>
        <w:tc>
          <w:tcPr>
            <w:tcW w:w="900" w:type="dxa"/>
            <w:gridSpan w:val="2"/>
          </w:tcPr>
          <w:p w14:paraId="29C6C97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4A2C3F9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 &lt; 1 %</w:t>
            </w:r>
          </w:p>
        </w:tc>
        <w:tc>
          <w:tcPr>
            <w:tcW w:w="1800" w:type="dxa"/>
            <w:gridSpan w:val="6"/>
          </w:tcPr>
          <w:p w14:paraId="1E903769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1DAA696D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1 – 25 %</w:t>
            </w:r>
          </w:p>
        </w:tc>
        <w:tc>
          <w:tcPr>
            <w:tcW w:w="1444" w:type="dxa"/>
            <w:gridSpan w:val="4"/>
          </w:tcPr>
          <w:p w14:paraId="2D9B2981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34940877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&gt;25 – 75 %</w:t>
            </w:r>
          </w:p>
        </w:tc>
        <w:tc>
          <w:tcPr>
            <w:tcW w:w="1990" w:type="dxa"/>
          </w:tcPr>
          <w:p w14:paraId="2E158576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0AADDD9B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743A61" w:rsidRPr="0041641E" w14:paraId="6A18AE29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2331" w:type="dxa"/>
            <w:gridSpan w:val="2"/>
          </w:tcPr>
          <w:p w14:paraId="6F679F4D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 xml:space="preserve">Röhrichtvegetation /Seggen: </w:t>
            </w:r>
          </w:p>
        </w:tc>
        <w:tc>
          <w:tcPr>
            <w:tcW w:w="900" w:type="dxa"/>
            <w:gridSpan w:val="2"/>
          </w:tcPr>
          <w:p w14:paraId="75572EAD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keine</w:t>
            </w:r>
          </w:p>
        </w:tc>
        <w:tc>
          <w:tcPr>
            <w:tcW w:w="1800" w:type="dxa"/>
            <w:gridSpan w:val="4"/>
          </w:tcPr>
          <w:p w14:paraId="2CA69DA8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 &lt; 1 %</w:t>
            </w:r>
          </w:p>
        </w:tc>
        <w:tc>
          <w:tcPr>
            <w:tcW w:w="1800" w:type="dxa"/>
            <w:gridSpan w:val="6"/>
          </w:tcPr>
          <w:p w14:paraId="0EFB04C9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4EF342D3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1 – 25 %</w:t>
            </w:r>
          </w:p>
        </w:tc>
        <w:tc>
          <w:tcPr>
            <w:tcW w:w="1444" w:type="dxa"/>
            <w:gridSpan w:val="4"/>
          </w:tcPr>
          <w:p w14:paraId="65576E25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662964F2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&gt;25 – 75 %</w:t>
            </w:r>
          </w:p>
        </w:tc>
        <w:tc>
          <w:tcPr>
            <w:tcW w:w="1990" w:type="dxa"/>
          </w:tcPr>
          <w:p w14:paraId="5D127A25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Deckung</w:t>
            </w:r>
          </w:p>
          <w:p w14:paraId="28E4BC4D" w14:textId="77777777" w:rsidR="00743A61" w:rsidRPr="0041641E" w:rsidRDefault="00743A61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&gt;</w:t>
            </w:r>
            <w:proofErr w:type="gramStart"/>
            <w:r w:rsidRPr="0041641E">
              <w:rPr>
                <w:sz w:val="22"/>
              </w:rPr>
              <w:t>75  %</w:t>
            </w:r>
            <w:proofErr w:type="gramEnd"/>
          </w:p>
        </w:tc>
      </w:tr>
      <w:tr w:rsidR="00536B10" w:rsidRPr="0041641E" w14:paraId="1F260D98" w14:textId="77777777">
        <w:trPr>
          <w:cantSplit/>
        </w:trPr>
        <w:tc>
          <w:tcPr>
            <w:tcW w:w="10265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FDE5314" w14:textId="77777777" w:rsidR="00536B10" w:rsidRPr="0041641E" w:rsidRDefault="00536B10" w:rsidP="005673F7">
            <w:pPr>
              <w:spacing w:before="40" w:line="220" w:lineRule="exact"/>
              <w:rPr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 xml:space="preserve">Bewertung der Vollständigkeit des lebensraumtypischen Arteninventars:                      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A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B     </w:t>
            </w:r>
            <w:r w:rsidRPr="0041641E">
              <w:rPr>
                <w:b/>
                <w:bCs/>
                <w:sz w:val="28"/>
                <w:szCs w:val="28"/>
              </w:rPr>
              <w:t>□</w:t>
            </w:r>
            <w:r w:rsidRPr="0041641E">
              <w:rPr>
                <w:b/>
                <w:bCs/>
                <w:sz w:val="22"/>
                <w:szCs w:val="22"/>
              </w:rPr>
              <w:t xml:space="preserve"> C</w:t>
            </w:r>
          </w:p>
        </w:tc>
      </w:tr>
      <w:tr w:rsidR="00536B10" w:rsidRPr="0041641E" w14:paraId="70DEED28" w14:textId="77777777">
        <w:trPr>
          <w:cantSplit/>
        </w:trPr>
        <w:tc>
          <w:tcPr>
            <w:tcW w:w="3597" w:type="dxa"/>
            <w:gridSpan w:val="5"/>
            <w:tcBorders>
              <w:top w:val="nil"/>
              <w:left w:val="single" w:sz="12" w:space="0" w:color="auto"/>
              <w:right w:val="nil"/>
            </w:tcBorders>
            <w:shd w:val="clear" w:color="auto" w:fill="FFFF99"/>
          </w:tcPr>
          <w:p w14:paraId="11E44634" w14:textId="77777777" w:rsidR="00536B10" w:rsidRPr="0041641E" w:rsidRDefault="00536B10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>Teilkriterium Uferpflanzen</w:t>
            </w:r>
          </w:p>
        </w:tc>
        <w:tc>
          <w:tcPr>
            <w:tcW w:w="2518" w:type="dxa"/>
            <w:gridSpan w:val="7"/>
            <w:tcBorders>
              <w:top w:val="nil"/>
              <w:left w:val="nil"/>
              <w:right w:val="nil"/>
            </w:tcBorders>
            <w:shd w:val="clear" w:color="auto" w:fill="FFFF99"/>
          </w:tcPr>
          <w:p w14:paraId="7D660564" w14:textId="77777777" w:rsidR="00536B10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A: </w:t>
            </w:r>
            <w:r w:rsidR="00536B10" w:rsidRPr="0041641E">
              <w:rPr>
                <w:bCs/>
                <w:sz w:val="22"/>
                <w:szCs w:val="22"/>
              </w:rPr>
              <w:t xml:space="preserve">naturnah, vielfältig   </w:t>
            </w:r>
          </w:p>
        </w:tc>
        <w:tc>
          <w:tcPr>
            <w:tcW w:w="2160" w:type="dxa"/>
            <w:gridSpan w:val="6"/>
            <w:tcBorders>
              <w:top w:val="nil"/>
              <w:left w:val="nil"/>
              <w:right w:val="nil"/>
            </w:tcBorders>
            <w:shd w:val="clear" w:color="auto" w:fill="FFFF99"/>
          </w:tcPr>
          <w:p w14:paraId="4DE9B8A0" w14:textId="77777777" w:rsidR="00536B10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B: </w:t>
            </w:r>
            <w:r w:rsidR="00536B10" w:rsidRPr="0041641E">
              <w:rPr>
                <w:sz w:val="22"/>
                <w:szCs w:val="22"/>
              </w:rPr>
              <w:t xml:space="preserve">geringe Defizite   </w:t>
            </w:r>
          </w:p>
        </w:tc>
        <w:tc>
          <w:tcPr>
            <w:tcW w:w="1990" w:type="dxa"/>
            <w:tcBorders>
              <w:top w:val="nil"/>
              <w:left w:val="nil"/>
              <w:right w:val="single" w:sz="12" w:space="0" w:color="auto"/>
            </w:tcBorders>
            <w:shd w:val="clear" w:color="auto" w:fill="FFFF99"/>
          </w:tcPr>
          <w:p w14:paraId="1A5CB02A" w14:textId="77777777" w:rsidR="00536B10" w:rsidRPr="0041641E" w:rsidRDefault="002379CB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C: </w:t>
            </w:r>
            <w:r w:rsidR="00536B10" w:rsidRPr="0041641E">
              <w:rPr>
                <w:sz w:val="22"/>
                <w:szCs w:val="22"/>
              </w:rPr>
              <w:t xml:space="preserve">starke Defizite </w:t>
            </w:r>
          </w:p>
        </w:tc>
      </w:tr>
      <w:tr w:rsidR="002379CB" w:rsidRPr="0041641E" w14:paraId="25C1DC39" w14:textId="77777777">
        <w:trPr>
          <w:cantSplit/>
        </w:trPr>
        <w:tc>
          <w:tcPr>
            <w:tcW w:w="3597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333D16B0" w14:textId="77777777" w:rsidR="002379CB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b/>
                <w:bCs/>
                <w:sz w:val="22"/>
                <w:szCs w:val="22"/>
              </w:rPr>
              <w:t>Teilkriterium Wasserpflanzen</w:t>
            </w:r>
          </w:p>
        </w:tc>
        <w:tc>
          <w:tcPr>
            <w:tcW w:w="25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499C1ADB" w14:textId="77777777" w:rsidR="002379CB" w:rsidRPr="0041641E" w:rsidRDefault="002379CB" w:rsidP="00391FC4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bCs/>
                <w:sz w:val="22"/>
                <w:szCs w:val="22"/>
              </w:rPr>
              <w:t xml:space="preserve"> A: naturnah, vielfältig   </w:t>
            </w:r>
          </w:p>
        </w:tc>
        <w:tc>
          <w:tcPr>
            <w:tcW w:w="2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04BF10E3" w14:textId="77777777" w:rsidR="002379CB" w:rsidRPr="0041641E" w:rsidRDefault="002379CB" w:rsidP="005673F7">
            <w:pPr>
              <w:spacing w:before="40" w:line="220" w:lineRule="exact"/>
              <w:rPr>
                <w:b/>
                <w:bCs/>
                <w:sz w:val="22"/>
                <w:szCs w:val="22"/>
              </w:rPr>
            </w:pPr>
            <w:r w:rsidRPr="0041641E">
              <w:rPr>
                <w:sz w:val="22"/>
                <w:szCs w:val="22"/>
              </w:rPr>
              <w:t xml:space="preserve">geringe Defizite   B </w:t>
            </w:r>
            <w:r w:rsidRPr="0041641E">
              <w:rPr>
                <w:sz w:val="28"/>
              </w:rPr>
              <w:t>□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99"/>
          </w:tcPr>
          <w:p w14:paraId="30F79953" w14:textId="77777777" w:rsidR="002379CB" w:rsidRPr="0041641E" w:rsidRDefault="002379CB" w:rsidP="005673F7">
            <w:pPr>
              <w:spacing w:before="40" w:line="220" w:lineRule="exact"/>
              <w:rPr>
                <w:sz w:val="28"/>
              </w:rPr>
            </w:pPr>
            <w:r w:rsidRPr="0041641E">
              <w:rPr>
                <w:sz w:val="22"/>
                <w:szCs w:val="22"/>
              </w:rPr>
              <w:t>starke Defizite C</w:t>
            </w:r>
            <w:r w:rsidRPr="0041641E">
              <w:rPr>
                <w:sz w:val="28"/>
              </w:rPr>
              <w:t xml:space="preserve"> □</w:t>
            </w:r>
          </w:p>
        </w:tc>
      </w:tr>
      <w:tr w:rsidR="002379CB" w:rsidRPr="0041641E" w14:paraId="5C58E1A2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96"/>
        </w:trPr>
        <w:tc>
          <w:tcPr>
            <w:tcW w:w="3597" w:type="dxa"/>
            <w:gridSpan w:val="5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CCFFFF"/>
          </w:tcPr>
          <w:p w14:paraId="192A2CBC" w14:textId="77777777" w:rsidR="002379CB" w:rsidRPr="0041641E" w:rsidRDefault="002379CB" w:rsidP="00391FC4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1641E">
              <w:rPr>
                <w:b/>
                <w:sz w:val="22"/>
                <w:szCs w:val="22"/>
              </w:rPr>
              <w:t>Teilkriterium Fauna (fakultativ)</w:t>
            </w:r>
          </w:p>
        </w:tc>
        <w:tc>
          <w:tcPr>
            <w:tcW w:w="6668" w:type="dxa"/>
            <w:gridSpan w:val="14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CCFFFF"/>
          </w:tcPr>
          <w:p w14:paraId="0202DA5A" w14:textId="77777777" w:rsidR="002379CB" w:rsidRPr="0041641E" w:rsidRDefault="002379CB" w:rsidP="00391FC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  <w:szCs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Aufwertung aufgrund besonders guter Ausprägung der Fauna</w:t>
            </w:r>
          </w:p>
          <w:p w14:paraId="427F6F0F" w14:textId="77777777" w:rsidR="002379CB" w:rsidRPr="0041641E" w:rsidRDefault="002379CB" w:rsidP="00391FC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  <w:szCs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Abwertung aufgrund besonders schlechter Ausprägung der Fauna</w:t>
            </w:r>
          </w:p>
          <w:p w14:paraId="2DD46D6A" w14:textId="77777777" w:rsidR="002379CB" w:rsidRPr="0041641E" w:rsidRDefault="002379CB" w:rsidP="00391FC4">
            <w:pPr>
              <w:tabs>
                <w:tab w:val="left" w:pos="7130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41641E">
              <w:rPr>
                <w:sz w:val="28"/>
                <w:szCs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Bewertung der Fauna ergibt keine Abweichung</w:t>
            </w:r>
          </w:p>
          <w:p w14:paraId="4976599E" w14:textId="77777777" w:rsidR="002379CB" w:rsidRPr="0041641E" w:rsidRDefault="002379CB" w:rsidP="00391FC4">
            <w:pPr>
              <w:tabs>
                <w:tab w:val="left" w:pos="7130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1641E">
              <w:rPr>
                <w:sz w:val="28"/>
                <w:szCs w:val="28"/>
              </w:rPr>
              <w:t xml:space="preserve">□ </w:t>
            </w:r>
            <w:r w:rsidRPr="0041641E">
              <w:rPr>
                <w:sz w:val="22"/>
                <w:szCs w:val="22"/>
              </w:rPr>
              <w:t>Fauna bei der Bewertung nicht berücksichtigt</w:t>
            </w:r>
          </w:p>
        </w:tc>
      </w:tr>
    </w:tbl>
    <w:p w14:paraId="58D4D885" w14:textId="77777777" w:rsidR="00E22619" w:rsidRPr="0041641E" w:rsidRDefault="00E22619">
      <w:r w:rsidRPr="0041641E">
        <w:br w:type="page"/>
      </w:r>
    </w:p>
    <w:tbl>
      <w:tblPr>
        <w:tblW w:w="102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8"/>
        <w:gridCol w:w="3536"/>
        <w:gridCol w:w="2591"/>
      </w:tblGrid>
      <w:tr w:rsidR="00DB5166" w:rsidRPr="0041641E" w14:paraId="289576BE" w14:textId="77777777">
        <w:trPr>
          <w:cantSplit/>
        </w:trPr>
        <w:tc>
          <w:tcPr>
            <w:tcW w:w="102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88349E5" w14:textId="77777777" w:rsidR="00DB5166" w:rsidRPr="0041641E" w:rsidRDefault="00DB5166" w:rsidP="00DB5166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1641E">
              <w:rPr>
                <w:b/>
                <w:sz w:val="22"/>
                <w:szCs w:val="22"/>
              </w:rPr>
              <w:lastRenderedPageBreak/>
              <w:t xml:space="preserve">Beeinträchtigungen / Gefährdungen          Bewertung:     </w:t>
            </w:r>
            <w:r w:rsidRPr="0041641E">
              <w:rPr>
                <w:b/>
                <w:sz w:val="28"/>
                <w:szCs w:val="28"/>
              </w:rPr>
              <w:t>□</w:t>
            </w:r>
            <w:r w:rsidRPr="0041641E">
              <w:rPr>
                <w:b/>
                <w:sz w:val="22"/>
                <w:szCs w:val="22"/>
              </w:rPr>
              <w:t xml:space="preserve"> A = </w:t>
            </w:r>
            <w:r w:rsidRPr="0041641E">
              <w:rPr>
                <w:sz w:val="22"/>
                <w:szCs w:val="22"/>
              </w:rPr>
              <w:t>keine wesentliche Beeinträchtigung festgestellt</w:t>
            </w:r>
            <w:r w:rsidRPr="0041641E">
              <w:rPr>
                <w:b/>
                <w:sz w:val="22"/>
                <w:szCs w:val="22"/>
              </w:rPr>
              <w:t xml:space="preserve">        </w:t>
            </w:r>
          </w:p>
          <w:p w14:paraId="5FB6BF64" w14:textId="77777777" w:rsidR="00DB5166" w:rsidRPr="0041641E" w:rsidRDefault="00DB5166" w:rsidP="00DB5166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1641E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41641E">
              <w:rPr>
                <w:b/>
                <w:sz w:val="22"/>
                <w:szCs w:val="22"/>
              </w:rPr>
              <w:t xml:space="preserve"> B = </w:t>
            </w:r>
            <w:r w:rsidRPr="0041641E">
              <w:rPr>
                <w:sz w:val="22"/>
                <w:szCs w:val="22"/>
              </w:rPr>
              <w:t xml:space="preserve">geringe bis mäßige Beeinträchtigungen </w:t>
            </w:r>
            <w:r w:rsidRPr="0041641E">
              <w:rPr>
                <w:b/>
                <w:sz w:val="22"/>
                <w:szCs w:val="22"/>
              </w:rPr>
              <w:t xml:space="preserve">            </w:t>
            </w:r>
          </w:p>
          <w:p w14:paraId="00D93A12" w14:textId="77777777" w:rsidR="00DB5166" w:rsidRPr="0041641E" w:rsidRDefault="00DB5166" w:rsidP="00DB5166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1641E">
              <w:rPr>
                <w:b/>
                <w:sz w:val="28"/>
                <w:szCs w:val="28"/>
              </w:rPr>
              <w:t xml:space="preserve">                                                                            □</w:t>
            </w:r>
            <w:r w:rsidRPr="0041641E">
              <w:rPr>
                <w:b/>
                <w:sz w:val="22"/>
                <w:szCs w:val="22"/>
              </w:rPr>
              <w:t xml:space="preserve"> C = </w:t>
            </w:r>
            <w:r w:rsidRPr="0041641E">
              <w:rPr>
                <w:sz w:val="22"/>
                <w:szCs w:val="22"/>
              </w:rPr>
              <w:t>starke Beeinträchtigungen</w:t>
            </w:r>
          </w:p>
        </w:tc>
      </w:tr>
      <w:tr w:rsidR="00BE0F88" w:rsidRPr="0041641E" w14:paraId="6EC357BF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4138" w:type="dxa"/>
          </w:tcPr>
          <w:p w14:paraId="08F92554" w14:textId="77777777" w:rsidR="00BE0F88" w:rsidRPr="0041641E" w:rsidRDefault="00BE0F88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Begradigung</w:t>
            </w:r>
          </w:p>
          <w:p w14:paraId="5919BF60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Sohlen-/Uferausbau</w:t>
            </w:r>
          </w:p>
          <w:p w14:paraId="4BCF9C61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intensive Gewässerunterhaltung</w:t>
            </w:r>
          </w:p>
          <w:p w14:paraId="76AF16F1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Vertiefung</w:t>
            </w:r>
          </w:p>
          <w:p w14:paraId="3610165C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Eindeichung</w:t>
            </w:r>
          </w:p>
          <w:p w14:paraId="2236962C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Querbauwerke</w:t>
            </w:r>
          </w:p>
          <w:p w14:paraId="232BEC27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zu enge Wegedurchlässe</w:t>
            </w:r>
          </w:p>
          <w:p w14:paraId="670F69A9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verrohrte Abschnitte</w:t>
            </w:r>
          </w:p>
          <w:p w14:paraId="55555BE6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Wasserableitung</w:t>
            </w:r>
          </w:p>
          <w:p w14:paraId="46B368C9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Quellfassung/-ausbau</w:t>
            </w:r>
          </w:p>
          <w:p w14:paraId="6BC7C5E0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Trink-/Brauchwassergewinnung</w:t>
            </w:r>
          </w:p>
          <w:p w14:paraId="69FF20ED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Einschränkung der Abflussdynamik</w:t>
            </w:r>
          </w:p>
          <w:p w14:paraId="7B9F1C5B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ungünstige Regulierung des Wasserstands</w:t>
            </w:r>
          </w:p>
          <w:p w14:paraId="220FBD5B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Aufstau</w:t>
            </w:r>
          </w:p>
          <w:p w14:paraId="50E00DEB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Schiffsverkehr</w:t>
            </w:r>
          </w:p>
          <w:p w14:paraId="3E82E39C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standortfremde Baumarten (Ufergehölze) </w:t>
            </w:r>
          </w:p>
          <w:p w14:paraId="3E62BF73" w14:textId="77777777" w:rsidR="00BE0F88" w:rsidRPr="0041641E" w:rsidRDefault="00BE0F88">
            <w:pPr>
              <w:keepNext/>
              <w:spacing w:after="40" w:line="260" w:lineRule="exact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Rodung (Beseitigung von Ufergehölzen) </w:t>
            </w:r>
          </w:p>
        </w:tc>
        <w:tc>
          <w:tcPr>
            <w:tcW w:w="3536" w:type="dxa"/>
          </w:tcPr>
          <w:p w14:paraId="6D576834" w14:textId="77777777" w:rsidR="00BE0F88" w:rsidRPr="0041641E" w:rsidRDefault="00BE0F88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Gehölzpflanzung/ Aufforstung </w:t>
            </w:r>
          </w:p>
          <w:p w14:paraId="4D459364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zu intensive Beweidung (der Ufer) </w:t>
            </w:r>
          </w:p>
          <w:p w14:paraId="013450F4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Trittschäden durch Weidetiere</w:t>
            </w:r>
          </w:p>
          <w:p w14:paraId="4F124A26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zu häufige/zu frühe Mahd </w:t>
            </w:r>
            <w:r w:rsidRPr="0041641E">
              <w:rPr>
                <w:sz w:val="22"/>
              </w:rPr>
              <w:br/>
              <w:t xml:space="preserve">(der Ufer) </w:t>
            </w:r>
          </w:p>
          <w:p w14:paraId="0BB385C6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Grundwasserabsenkung</w:t>
            </w:r>
          </w:p>
          <w:p w14:paraId="011FC670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Baden, Wassersport</w:t>
            </w:r>
          </w:p>
          <w:p w14:paraId="3B0C716F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 Freizeitnutzung</w:t>
            </w:r>
          </w:p>
          <w:p w14:paraId="67687262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Ausbreitung von Neophyten</w:t>
            </w:r>
          </w:p>
          <w:p w14:paraId="2CF914B6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Abwassereinleitung/</w:t>
            </w:r>
            <w:r w:rsidRPr="0041641E">
              <w:rPr>
                <w:sz w:val="22"/>
              </w:rPr>
              <w:br/>
              <w:t>Wasserverschmutzung</w:t>
            </w:r>
          </w:p>
          <w:p w14:paraId="6A9C4E4D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Eutrophierung/Nährstoffeintrag</w:t>
            </w:r>
          </w:p>
          <w:p w14:paraId="0974C50E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Verschlammung</w:t>
            </w:r>
          </w:p>
          <w:p w14:paraId="5FB85ED5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Versauerung</w:t>
            </w:r>
          </w:p>
          <w:p w14:paraId="3F1B0CC9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Eintrag von Feinsedimenten</w:t>
            </w:r>
          </w:p>
          <w:p w14:paraId="0BC65B15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Verockerung</w:t>
            </w:r>
          </w:p>
        </w:tc>
        <w:tc>
          <w:tcPr>
            <w:tcW w:w="2591" w:type="dxa"/>
          </w:tcPr>
          <w:p w14:paraId="53A0E2DC" w14:textId="77777777" w:rsidR="00BE0F88" w:rsidRPr="0041641E" w:rsidRDefault="00BE0F88">
            <w:pPr>
              <w:spacing w:before="40" w:line="26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Lagerung landw. Stoffe</w:t>
            </w:r>
          </w:p>
          <w:p w14:paraId="5E2BEE88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Bauschutt</w:t>
            </w:r>
          </w:p>
          <w:p w14:paraId="566AC4BA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pflanzl. Abfälle</w:t>
            </w:r>
          </w:p>
          <w:p w14:paraId="5909EDEF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sonstiger Müll</w:t>
            </w:r>
          </w:p>
          <w:p w14:paraId="6CF9C5E9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Fischerei, Angeln, Fischbesatz</w:t>
            </w:r>
          </w:p>
          <w:p w14:paraId="452A5E8D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Fischteiche</w:t>
            </w:r>
          </w:p>
          <w:p w14:paraId="057A1813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Jagd/Wildfütterung</w:t>
            </w:r>
          </w:p>
          <w:p w14:paraId="37FA4401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Tritt- und Wühlschäden durch Wild</w:t>
            </w:r>
          </w:p>
          <w:p w14:paraId="170FAF8F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Bebauung (der Ufer) </w:t>
            </w:r>
          </w:p>
          <w:p w14:paraId="4FCEC894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Leitungen</w:t>
            </w:r>
          </w:p>
          <w:p w14:paraId="4AF1C87B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Bau/Betrieb von Verkehrswegen</w:t>
            </w:r>
          </w:p>
          <w:p w14:paraId="38A4F40C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Wegebau</w:t>
            </w:r>
          </w:p>
          <w:p w14:paraId="2B333046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proofErr w:type="gramStart"/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 militärische</w:t>
            </w:r>
            <w:proofErr w:type="gramEnd"/>
            <w:r w:rsidRPr="0041641E">
              <w:rPr>
                <w:sz w:val="22"/>
              </w:rPr>
              <w:t xml:space="preserve"> Nutzung</w:t>
            </w:r>
          </w:p>
          <w:p w14:paraId="65CFC4F2" w14:textId="77777777" w:rsidR="00BE0F88" w:rsidRPr="0041641E" w:rsidRDefault="00BE0F88">
            <w:pPr>
              <w:keepNext/>
              <w:spacing w:line="260" w:lineRule="exact"/>
              <w:ind w:left="204" w:hanging="204"/>
              <w:outlineLvl w:val="0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Rohstoffabbau</w:t>
            </w:r>
          </w:p>
        </w:tc>
      </w:tr>
      <w:tr w:rsidR="00BE0F88" w:rsidRPr="0041641E" w14:paraId="0DCE6C5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0265" w:type="dxa"/>
            <w:gridSpan w:val="3"/>
          </w:tcPr>
          <w:p w14:paraId="570A2070" w14:textId="77777777" w:rsidR="00BE0F88" w:rsidRPr="0041641E" w:rsidRDefault="00BE0F88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8"/>
              </w:rPr>
              <w:t>□</w:t>
            </w:r>
            <w:r w:rsidRPr="0041641E">
              <w:rPr>
                <w:sz w:val="22"/>
              </w:rPr>
              <w:t xml:space="preserve"> sonstiges:</w:t>
            </w:r>
          </w:p>
          <w:p w14:paraId="3A8B51D0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</w:tc>
      </w:tr>
      <w:tr w:rsidR="00BE0F88" w:rsidRPr="0041641E" w14:paraId="10F3E99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65"/>
        </w:trPr>
        <w:tc>
          <w:tcPr>
            <w:tcW w:w="10265" w:type="dxa"/>
            <w:gridSpan w:val="3"/>
            <w:shd w:val="pct25" w:color="000000" w:fill="FFFFFF"/>
          </w:tcPr>
          <w:p w14:paraId="431ED591" w14:textId="77777777" w:rsidR="00BE0F88" w:rsidRPr="0041641E" w:rsidRDefault="00BE0F88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Pflanzengesellschaften (Ordnung bzw. Verband, Ass., Subass., ranglose Gesellschaft</w:t>
            </w:r>
          </w:p>
        </w:tc>
      </w:tr>
      <w:tr w:rsidR="00BE0F88" w:rsidRPr="0041641E" w14:paraId="42265717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290"/>
        </w:trPr>
        <w:tc>
          <w:tcPr>
            <w:tcW w:w="10265" w:type="dxa"/>
            <w:gridSpan w:val="3"/>
          </w:tcPr>
          <w:p w14:paraId="78558F2F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056300E7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</w:tc>
      </w:tr>
      <w:tr w:rsidR="00BE0F88" w:rsidRPr="0041641E" w14:paraId="5D6A89F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35"/>
        </w:trPr>
        <w:tc>
          <w:tcPr>
            <w:tcW w:w="10265" w:type="dxa"/>
            <w:gridSpan w:val="3"/>
            <w:shd w:val="clear" w:color="auto" w:fill="C0C0C0"/>
          </w:tcPr>
          <w:p w14:paraId="53E7D789" w14:textId="77777777" w:rsidR="00BE0F88" w:rsidRPr="0041641E" w:rsidRDefault="00BE0F88">
            <w:pPr>
              <w:spacing w:before="40" w:line="220" w:lineRule="exact"/>
              <w:rPr>
                <w:sz w:val="22"/>
              </w:rPr>
            </w:pPr>
            <w:r w:rsidRPr="0041641E">
              <w:rPr>
                <w:sz w:val="22"/>
              </w:rPr>
              <w:t>Besonderheiten / sonstige Anmerkungen</w:t>
            </w:r>
          </w:p>
          <w:p w14:paraId="004475DF" w14:textId="77777777" w:rsidR="00BE0F88" w:rsidRPr="0041641E" w:rsidRDefault="00BE0F88">
            <w:pPr>
              <w:spacing w:before="40" w:line="220" w:lineRule="exact"/>
              <w:rPr>
                <w:sz w:val="22"/>
              </w:rPr>
            </w:pPr>
          </w:p>
        </w:tc>
      </w:tr>
      <w:tr w:rsidR="00BE0F88" w:rsidRPr="0041641E" w14:paraId="580D649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324"/>
        </w:trPr>
        <w:tc>
          <w:tcPr>
            <w:tcW w:w="10265" w:type="dxa"/>
            <w:gridSpan w:val="3"/>
          </w:tcPr>
          <w:p w14:paraId="5B3C5533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349D66C9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157CFE05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7729C6DA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18BE8C83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6121460B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548906A3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27D0719C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02A331B6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49B6C3E5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03860B8D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4875E528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6DE50D90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07464BF2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2EDC357E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50FCED8D" w14:textId="77777777" w:rsidR="00E22619" w:rsidRPr="0041641E" w:rsidRDefault="00E22619">
            <w:pPr>
              <w:spacing w:line="220" w:lineRule="exact"/>
              <w:rPr>
                <w:sz w:val="22"/>
              </w:rPr>
            </w:pPr>
          </w:p>
          <w:p w14:paraId="12321EB4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27D0A91F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0AF4D9EA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6E589CB4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  <w:p w14:paraId="58809628" w14:textId="77777777" w:rsidR="00BE0F88" w:rsidRPr="0041641E" w:rsidRDefault="00BE0F88">
            <w:pPr>
              <w:spacing w:line="220" w:lineRule="exact"/>
              <w:rPr>
                <w:sz w:val="22"/>
              </w:rPr>
            </w:pPr>
          </w:p>
        </w:tc>
      </w:tr>
    </w:tbl>
    <w:p w14:paraId="14D9739D" w14:textId="77777777" w:rsidR="00743A61" w:rsidRPr="0041641E" w:rsidRDefault="00743A61">
      <w:pPr>
        <w:spacing w:line="220" w:lineRule="exact"/>
      </w:pPr>
      <w:r w:rsidRPr="0041641E">
        <w:br w:type="page"/>
      </w:r>
    </w:p>
    <w:tbl>
      <w:tblPr>
        <w:tblW w:w="10487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1498"/>
        <w:gridCol w:w="1498"/>
        <w:gridCol w:w="1498"/>
        <w:gridCol w:w="1498"/>
        <w:gridCol w:w="1498"/>
        <w:gridCol w:w="1499"/>
      </w:tblGrid>
      <w:tr w:rsidR="00743A61" w:rsidRPr="0041641E" w14:paraId="3CA016EB" w14:textId="77777777" w:rsidTr="00B72CC0">
        <w:trPr>
          <w:cantSplit/>
        </w:trPr>
        <w:tc>
          <w:tcPr>
            <w:tcW w:w="1048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14:paraId="753517B0" w14:textId="77777777" w:rsidR="00743A61" w:rsidRPr="00F87F3C" w:rsidRDefault="00743A61">
            <w:pPr>
              <w:rPr>
                <w:b/>
                <w:sz w:val="18"/>
              </w:rPr>
            </w:pPr>
            <w:r w:rsidRPr="0041641E">
              <w:rPr>
                <w:sz w:val="22"/>
              </w:rPr>
              <w:lastRenderedPageBreak/>
              <w:br w:type="page"/>
            </w:r>
            <w:r w:rsidRPr="00F87F3C">
              <w:rPr>
                <w:b/>
                <w:sz w:val="18"/>
              </w:rPr>
              <w:t>Pflanzenarten (Geländebögen F und S)</w:t>
            </w:r>
          </w:p>
          <w:p w14:paraId="10DAA9FC" w14:textId="77777777" w:rsidR="00E37213" w:rsidRPr="00E37213" w:rsidRDefault="00E37213" w:rsidP="00E37213">
            <w:r w:rsidRPr="00E37213">
              <w:rPr>
                <w:sz w:val="18"/>
                <w:szCs w:val="18"/>
              </w:rPr>
              <w:t>1 = nicht den Vegetationsbestand charakterisierend, da wenige oder punktuell zahlreiche, dann aber nicht auf der ges</w:t>
            </w:r>
            <w:r w:rsidR="00B72CC0">
              <w:rPr>
                <w:sz w:val="18"/>
                <w:szCs w:val="18"/>
              </w:rPr>
              <w:t>.</w:t>
            </w:r>
            <w:r w:rsidRPr="00E37213">
              <w:rPr>
                <w:sz w:val="18"/>
                <w:szCs w:val="18"/>
              </w:rPr>
              <w:t xml:space="preserve"> Fläche verteilte Exempl.   </w:t>
            </w:r>
            <w:r w:rsidRPr="00E37213">
              <w:rPr>
                <w:sz w:val="18"/>
                <w:szCs w:val="18"/>
              </w:rPr>
              <w:br/>
              <w:t xml:space="preserve">2 = den Vegetationsbestand </w:t>
            </w:r>
            <w:r w:rsidRPr="00E37213">
              <w:rPr>
                <w:b/>
                <w:sz w:val="18"/>
                <w:szCs w:val="18"/>
              </w:rPr>
              <w:t>charakterisierend</w:t>
            </w:r>
            <w:r w:rsidRPr="00E37213">
              <w:rPr>
                <w:sz w:val="18"/>
                <w:szCs w:val="18"/>
              </w:rPr>
              <w:t xml:space="preserve">, da zahlreiche auf der gesamten Fläche verteilte Exemplare    </w:t>
            </w:r>
            <w:r w:rsidRPr="00E37213">
              <w:rPr>
                <w:sz w:val="18"/>
                <w:szCs w:val="18"/>
              </w:rPr>
              <w:br/>
              <w:t xml:space="preserve">3 = den Vegetationsbestand </w:t>
            </w:r>
            <w:r w:rsidRPr="00E37213">
              <w:rPr>
                <w:b/>
                <w:sz w:val="18"/>
                <w:szCs w:val="18"/>
              </w:rPr>
              <w:t>prägend</w:t>
            </w:r>
            <w:r w:rsidRPr="00E37213">
              <w:rPr>
                <w:sz w:val="18"/>
                <w:szCs w:val="18"/>
              </w:rPr>
              <w:t xml:space="preserve">, da sehr zahlreiche auf der gesamten Fläche verteilte Exemplare (aber noch nicht 4 erreichend)    </w:t>
            </w:r>
            <w:r w:rsidRPr="00E37213">
              <w:rPr>
                <w:sz w:val="18"/>
                <w:szCs w:val="18"/>
              </w:rPr>
              <w:br/>
              <w:t xml:space="preserve">4 = den Vegetationsbestand </w:t>
            </w:r>
            <w:r w:rsidRPr="00E37213">
              <w:rPr>
                <w:b/>
                <w:sz w:val="18"/>
                <w:szCs w:val="18"/>
              </w:rPr>
              <w:t>deutlich prägend</w:t>
            </w:r>
            <w:r w:rsidRPr="00E37213">
              <w:rPr>
                <w:sz w:val="18"/>
                <w:szCs w:val="18"/>
              </w:rPr>
              <w:t xml:space="preserve">, da auf der gesamten Fläche dominant    </w:t>
            </w:r>
            <w:r w:rsidRPr="00E37213">
              <w:rPr>
                <w:sz w:val="18"/>
                <w:szCs w:val="18"/>
              </w:rPr>
              <w:br/>
              <w:t>R = nur in Rand- oder Sonderstrukturen auf der Fläche vorkommend</w:t>
            </w:r>
            <w:r w:rsidRPr="00E37213">
              <w:t xml:space="preserve"> </w:t>
            </w:r>
          </w:p>
          <w:p w14:paraId="2FB7E384" w14:textId="77777777" w:rsidR="00743A61" w:rsidRPr="0041641E" w:rsidRDefault="00743A61">
            <w:pPr>
              <w:rPr>
                <w:b/>
                <w:sz w:val="22"/>
              </w:rPr>
            </w:pPr>
            <w:r w:rsidRPr="00E37213">
              <w:rPr>
                <w:sz w:val="18"/>
              </w:rPr>
              <w:t>? = Bestimmung unsicher    H = Herbarbeleg    F = Fotobeleg</w:t>
            </w:r>
          </w:p>
        </w:tc>
      </w:tr>
      <w:tr w:rsidR="00743A61" w:rsidRPr="0041641E" w14:paraId="5C633736" w14:textId="77777777" w:rsidTr="00B72CC0">
        <w:trPr>
          <w:cantSplit/>
        </w:trPr>
        <w:tc>
          <w:tcPr>
            <w:tcW w:w="1498" w:type="dxa"/>
            <w:tcBorders>
              <w:left w:val="single" w:sz="12" w:space="0" w:color="auto"/>
              <w:bottom w:val="nil"/>
            </w:tcBorders>
          </w:tcPr>
          <w:p w14:paraId="649C18A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A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cer pse </w:t>
            </w:r>
          </w:p>
          <w:p w14:paraId="536A8BF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Achil pta </w:t>
            </w:r>
          </w:p>
          <w:p w14:paraId="39897A7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Acoru cal </w:t>
            </w:r>
          </w:p>
          <w:p w14:paraId="6A2D313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Aegop pod </w:t>
            </w:r>
          </w:p>
          <w:p w14:paraId="62C5744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Aethu cyn s.l. </w:t>
            </w:r>
          </w:p>
          <w:p w14:paraId="4C0AA03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Agrosti can </w:t>
            </w:r>
          </w:p>
          <w:p w14:paraId="4EB0F7F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Agrosti sto ° </w:t>
            </w:r>
          </w:p>
          <w:p w14:paraId="7626332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Agrosti gig + </w:t>
            </w:r>
          </w:p>
          <w:p w14:paraId="3284FFE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Agrosti sto + </w:t>
            </w:r>
          </w:p>
          <w:p w14:paraId="335A760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Alism lan </w:t>
            </w:r>
          </w:p>
          <w:p w14:paraId="306E78A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Alism pla </w:t>
            </w:r>
          </w:p>
          <w:p w14:paraId="1916980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Alnus glu </w:t>
            </w:r>
          </w:p>
          <w:p w14:paraId="12D2E85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Alnus inc </w:t>
            </w:r>
          </w:p>
          <w:p w14:paraId="4028E48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Alope aeq </w:t>
            </w:r>
          </w:p>
          <w:p w14:paraId="7BD386A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Alope gen </w:t>
            </w:r>
          </w:p>
          <w:p w14:paraId="7CE1815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Alope pra </w:t>
            </w:r>
          </w:p>
          <w:p w14:paraId="722AF9B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Anaga min </w:t>
            </w:r>
          </w:p>
          <w:p w14:paraId="75BB7E2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Angel arc </w:t>
            </w:r>
          </w:p>
          <w:p w14:paraId="34E2BA4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Angel syl </w:t>
            </w:r>
          </w:p>
          <w:p w14:paraId="79117DE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Anthr syl </w:t>
            </w:r>
          </w:p>
          <w:p w14:paraId="2F18CD2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Apium inu </w:t>
            </w:r>
          </w:p>
          <w:p w14:paraId="65834C4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Arcti lap </w:t>
            </w:r>
          </w:p>
          <w:p w14:paraId="791203F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Artem vul </w:t>
            </w:r>
          </w:p>
          <w:p w14:paraId="432F72E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Aster n-b ° </w:t>
            </w:r>
          </w:p>
          <w:p w14:paraId="0E57BCB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Aster spec. </w:t>
            </w:r>
          </w:p>
          <w:p w14:paraId="56F0A10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Aster tri </w:t>
            </w:r>
          </w:p>
          <w:p w14:paraId="685EB23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Atrip pat </w:t>
            </w:r>
          </w:p>
          <w:p w14:paraId="13E7703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Atrip por </w:t>
            </w:r>
          </w:p>
          <w:p w14:paraId="30C913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Atrip pro </w:t>
            </w:r>
          </w:p>
          <w:p w14:paraId="2D0951D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Azoll fil </w:t>
            </w:r>
          </w:p>
          <w:p w14:paraId="5994E7E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B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alde ran </w:t>
            </w:r>
          </w:p>
          <w:p w14:paraId="4090E04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Berul ere </w:t>
            </w:r>
          </w:p>
          <w:p w14:paraId="10F9FF4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Betul pen </w:t>
            </w:r>
          </w:p>
          <w:p w14:paraId="61C42D8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Betul pub s.l. </w:t>
            </w:r>
          </w:p>
          <w:p w14:paraId="3E14486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Biden cer </w:t>
            </w:r>
          </w:p>
          <w:p w14:paraId="2B294FA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Biden con </w:t>
            </w:r>
          </w:p>
          <w:p w14:paraId="6AE1D67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Biden fro </w:t>
            </w:r>
          </w:p>
          <w:p w14:paraId="74EE804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Biden rad </w:t>
            </w:r>
          </w:p>
          <w:p w14:paraId="7CBC223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Biden tri </w:t>
            </w:r>
          </w:p>
          <w:p w14:paraId="5878C27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Bisto off </w:t>
            </w:r>
          </w:p>
          <w:p w14:paraId="2BCA05A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Bolbo mar ° </w:t>
            </w:r>
          </w:p>
          <w:p w14:paraId="0047EC7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Brass nig </w:t>
            </w:r>
          </w:p>
          <w:p w14:paraId="6247D41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Butom umb </w:t>
            </w:r>
          </w:p>
          <w:p w14:paraId="78A16DE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C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alama can </w:t>
            </w:r>
          </w:p>
          <w:p w14:paraId="6401E11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Calama epi </w:t>
            </w:r>
          </w:p>
          <w:p w14:paraId="3725867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Calla pal </w:t>
            </w:r>
          </w:p>
          <w:p w14:paraId="35A4BC9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Callit pal ° </w:t>
            </w:r>
          </w:p>
          <w:p w14:paraId="0BE4485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Calth pal </w:t>
            </w:r>
          </w:p>
          <w:p w14:paraId="4FB74C9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Calys sep </w:t>
            </w:r>
          </w:p>
          <w:p w14:paraId="46028F7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Card'ne ama </w:t>
            </w:r>
          </w:p>
          <w:p w14:paraId="6B472BD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Card'ne fle </w:t>
            </w:r>
          </w:p>
          <w:p w14:paraId="246A906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Card'ne pra </w:t>
            </w:r>
          </w:p>
          <w:p w14:paraId="2731C40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Cardu cri s.l. </w:t>
            </w:r>
          </w:p>
          <w:p w14:paraId="3B397AB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Carex acuta </w:t>
            </w:r>
          </w:p>
          <w:p w14:paraId="272566D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>Carex acuti</w:t>
            </w:r>
            <w:r w:rsidR="007F6A9C" w:rsidRPr="0041641E">
              <w:rPr>
                <w:rFonts w:ascii="Arial" w:hAnsi="Arial"/>
                <w:sz w:val="16"/>
                <w:lang w:val="en-GB"/>
              </w:rPr>
              <w:t>f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0E828D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Carex aqu </w:t>
            </w:r>
          </w:p>
          <w:p w14:paraId="4572AF6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disti </w:t>
            </w:r>
          </w:p>
          <w:p w14:paraId="5BC07F6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ela </w:t>
            </w:r>
          </w:p>
          <w:p w14:paraId="02E3681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hir </w:t>
            </w:r>
          </w:p>
          <w:p w14:paraId="691DB2A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Carex las </w:t>
            </w:r>
          </w:p>
          <w:p w14:paraId="335C2251" w14:textId="77777777" w:rsidR="00743A61" w:rsidRPr="0041641E" w:rsidRDefault="00743A61">
            <w:pPr>
              <w:pStyle w:val="NurText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1498" w:type="dxa"/>
            <w:tcBorders>
              <w:bottom w:val="nil"/>
            </w:tcBorders>
          </w:tcPr>
          <w:p w14:paraId="709D3FE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panicu </w:t>
            </w:r>
          </w:p>
          <w:p w14:paraId="5BA8C5B9" w14:textId="77777777" w:rsidR="007F6A9C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pen </w:t>
            </w:r>
          </w:p>
          <w:p w14:paraId="74B6378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pseudoc </w:t>
            </w:r>
          </w:p>
          <w:p w14:paraId="0D7D106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rem </w:t>
            </w:r>
          </w:p>
          <w:p w14:paraId="11EB420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rip </w:t>
            </w:r>
          </w:p>
          <w:p w14:paraId="0950844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ros </w:t>
            </w:r>
          </w:p>
          <w:p w14:paraId="70F0203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spec. </w:t>
            </w:r>
          </w:p>
          <w:p w14:paraId="4710B83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Carex str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i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6777245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ves </w:t>
            </w:r>
          </w:p>
          <w:p w14:paraId="60B8FC3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Carex vu'na ° </w:t>
            </w:r>
          </w:p>
          <w:p w14:paraId="33B073B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Carex otr + </w:t>
            </w:r>
          </w:p>
          <w:p w14:paraId="135413F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Carex vu'na + </w:t>
            </w:r>
          </w:p>
          <w:p w14:paraId="1B8FA8F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Carpi bet </w:t>
            </w:r>
          </w:p>
          <w:p w14:paraId="71515C8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Catab aqu </w:t>
            </w:r>
          </w:p>
          <w:p w14:paraId="5957703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Ceratop dem </w:t>
            </w:r>
          </w:p>
          <w:p w14:paraId="0A7A0C9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Ceratop sub </w:t>
            </w:r>
          </w:p>
          <w:p w14:paraId="0740A47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Chaer hir </w:t>
            </w:r>
          </w:p>
          <w:p w14:paraId="55F22CE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Cheno gla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u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46B1017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Cheno pol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y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F93106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Cheno rub </w:t>
            </w:r>
          </w:p>
          <w:p w14:paraId="17E7DEF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Chrysos alt </w:t>
            </w:r>
          </w:p>
          <w:p w14:paraId="3560492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Chrysos opp </w:t>
            </w:r>
          </w:p>
          <w:p w14:paraId="49E3E85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Cicut vir </w:t>
            </w:r>
          </w:p>
          <w:p w14:paraId="4756074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Cirsi arv </w:t>
            </w:r>
          </w:p>
          <w:p w14:paraId="4A624AA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Cirsi ole </w:t>
            </w:r>
          </w:p>
          <w:p w14:paraId="37D66E9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Cirsi pal </w:t>
            </w:r>
          </w:p>
          <w:p w14:paraId="385D57B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Cladi mar </w:t>
            </w:r>
          </w:p>
          <w:p w14:paraId="6FFBF96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Corri lit </w:t>
            </w:r>
          </w:p>
          <w:p w14:paraId="309BB50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Coryl ave </w:t>
            </w:r>
          </w:p>
          <w:p w14:paraId="607D2B8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Crass hel </w:t>
            </w:r>
          </w:p>
          <w:p w14:paraId="3CFCC82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Cuscu eur </w:t>
            </w:r>
          </w:p>
          <w:p w14:paraId="4896F9F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Cyper fus </w:t>
            </w:r>
          </w:p>
          <w:p w14:paraId="62FFB63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D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esch ces </w:t>
            </w:r>
          </w:p>
          <w:p w14:paraId="06FD6A9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Desch wib </w:t>
            </w:r>
          </w:p>
          <w:p w14:paraId="42EFE9B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E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ch'chl cru </w:t>
            </w:r>
          </w:p>
          <w:p w14:paraId="08E5114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Elati hex </w:t>
            </w:r>
          </w:p>
          <w:p w14:paraId="56D4B2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Elati hyd </w:t>
            </w:r>
          </w:p>
          <w:p w14:paraId="38DC2C6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Elati tri </w:t>
            </w:r>
          </w:p>
          <w:p w14:paraId="71A1362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Eleoc aci </w:t>
            </w:r>
          </w:p>
          <w:p w14:paraId="50A746D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Eleoc mul </w:t>
            </w:r>
          </w:p>
          <w:p w14:paraId="3C567E4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Eleoc pal ° </w:t>
            </w:r>
          </w:p>
          <w:p w14:paraId="5D3641A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Eleo pal + s.l. </w:t>
            </w:r>
          </w:p>
          <w:p w14:paraId="05818C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Eleo uni + </w:t>
            </w:r>
          </w:p>
          <w:p w14:paraId="56031B8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Elode can </w:t>
            </w:r>
          </w:p>
          <w:p w14:paraId="504373A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Elode nut </w:t>
            </w:r>
          </w:p>
          <w:p w14:paraId="46B8288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Elymu rep s.l. </w:t>
            </w:r>
          </w:p>
          <w:p w14:paraId="21F6B31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ang </w:t>
            </w:r>
          </w:p>
          <w:p w14:paraId="1041EF4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cil </w:t>
            </w:r>
          </w:p>
          <w:p w14:paraId="4C85097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hir </w:t>
            </w:r>
          </w:p>
          <w:p w14:paraId="26C8636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obs </w:t>
            </w:r>
          </w:p>
          <w:p w14:paraId="709981F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par </w:t>
            </w:r>
          </w:p>
          <w:p w14:paraId="4C1ABE2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Epilo ros </w:t>
            </w:r>
          </w:p>
          <w:p w14:paraId="38FD188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Epilo tet s.l. </w:t>
            </w:r>
          </w:p>
          <w:p w14:paraId="60A4099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arv </w:t>
            </w:r>
          </w:p>
          <w:p w14:paraId="1011491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flu </w:t>
            </w:r>
          </w:p>
          <w:p w14:paraId="022EB42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pal </w:t>
            </w:r>
          </w:p>
          <w:p w14:paraId="54C2151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syl </w:t>
            </w:r>
          </w:p>
          <w:p w14:paraId="34B09DF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tel </w:t>
            </w:r>
          </w:p>
          <w:p w14:paraId="76A86EC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Equis x lit </w:t>
            </w:r>
          </w:p>
          <w:p w14:paraId="36ADEF8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Eragr alb </w:t>
            </w:r>
          </w:p>
          <w:p w14:paraId="49C9F869" w14:textId="77777777" w:rsidR="00743A61" w:rsidRPr="0041641E" w:rsidRDefault="00743A61">
            <w:pPr>
              <w:pStyle w:val="NurText"/>
              <w:rPr>
                <w:rFonts w:ascii="Arial" w:hAnsi="Arial"/>
                <w:sz w:val="16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644BB81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Erica tet </w:t>
            </w:r>
          </w:p>
          <w:p w14:paraId="47E27CC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Eriop ang </w:t>
            </w:r>
          </w:p>
          <w:p w14:paraId="56D90AF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Eriop vag </w:t>
            </w:r>
          </w:p>
          <w:p w14:paraId="5F86CCE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>Eupat can</w:t>
            </w:r>
          </w:p>
          <w:p w14:paraId="516F503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F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agus syl </w:t>
            </w:r>
          </w:p>
          <w:p w14:paraId="36665FA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Fallo jap </w:t>
            </w:r>
          </w:p>
          <w:p w14:paraId="10711AB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Fallo sac</w:t>
            </w:r>
            <w:r w:rsidR="007F6A9C" w:rsidRPr="0041641E">
              <w:rPr>
                <w:rFonts w:ascii="Arial" w:hAnsi="Arial"/>
                <w:sz w:val="16"/>
              </w:rPr>
              <w:t>h</w:t>
            </w:r>
            <w:r w:rsidRPr="0041641E">
              <w:rPr>
                <w:rFonts w:ascii="Arial" w:hAnsi="Arial"/>
                <w:sz w:val="16"/>
              </w:rPr>
              <w:t xml:space="preserve"> </w:t>
            </w:r>
          </w:p>
          <w:p w14:paraId="5E1A67B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Festu aru </w:t>
            </w:r>
          </w:p>
          <w:p w14:paraId="3608FE9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Festu gig </w:t>
            </w:r>
          </w:p>
          <w:p w14:paraId="121CBCE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Filip </w:t>
            </w:r>
            <w:smartTag w:uri="urn:schemas-microsoft-com:office:smarttags" w:element="City">
              <w:smartTag w:uri="urn:schemas-microsoft-com:office:smarttags" w:element="place">
                <w:r w:rsidRPr="0041641E">
                  <w:rPr>
                    <w:rFonts w:ascii="Arial" w:hAnsi="Arial"/>
                    <w:sz w:val="16"/>
                    <w:lang w:val="en-GB"/>
                  </w:rPr>
                  <w:t>ulm</w:t>
                </w:r>
              </w:smartTag>
            </w:smartTag>
            <w:r w:rsidRPr="0041641E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7387CB0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Frang aln </w:t>
            </w:r>
          </w:p>
          <w:p w14:paraId="3B848E9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Fraxi exc </w:t>
            </w:r>
          </w:p>
          <w:p w14:paraId="675F99A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G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aleo spe </w:t>
            </w:r>
          </w:p>
          <w:p w14:paraId="5996E1E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Galeo tet ° </w:t>
            </w:r>
          </w:p>
          <w:p w14:paraId="0C6632C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Galeo bif + </w:t>
            </w:r>
          </w:p>
          <w:p w14:paraId="47B651B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Galeo tet + </w:t>
            </w:r>
          </w:p>
          <w:p w14:paraId="386A6C8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Galiu apa </w:t>
            </w:r>
          </w:p>
          <w:p w14:paraId="65D2E2C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Galiu pal s.l. </w:t>
            </w:r>
          </w:p>
          <w:p w14:paraId="665263F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Galiu uli </w:t>
            </w:r>
          </w:p>
          <w:p w14:paraId="01D2417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Geran pal </w:t>
            </w:r>
          </w:p>
          <w:p w14:paraId="7A255A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Geran pra </w:t>
            </w:r>
          </w:p>
          <w:p w14:paraId="061940A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Geum riv </w:t>
            </w:r>
          </w:p>
          <w:p w14:paraId="11D1C02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Geum urb </w:t>
            </w:r>
          </w:p>
          <w:p w14:paraId="36C55336" w14:textId="77777777" w:rsidR="00743A61" w:rsidRPr="008F6F23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8F6F23">
              <w:rPr>
                <w:rFonts w:ascii="Arial" w:hAnsi="Arial"/>
                <w:sz w:val="16"/>
                <w:lang w:val="en-GB"/>
              </w:rPr>
              <w:t xml:space="preserve">Glech hed </w:t>
            </w:r>
          </w:p>
          <w:p w14:paraId="4B161D8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Glyce flu ° </w:t>
            </w:r>
          </w:p>
          <w:p w14:paraId="2A78896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Glyce dec + </w:t>
            </w:r>
          </w:p>
          <w:p w14:paraId="6D3B424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Glyce flu + </w:t>
            </w:r>
          </w:p>
          <w:p w14:paraId="156B6BA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Glyce not + </w:t>
            </w:r>
          </w:p>
          <w:p w14:paraId="550E8E4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Glyce max </w:t>
            </w:r>
          </w:p>
          <w:p w14:paraId="2A764AF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Gnaph uli </w:t>
            </w:r>
          </w:p>
          <w:p w14:paraId="1726862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Grati off </w:t>
            </w:r>
          </w:p>
          <w:p w14:paraId="3BF638C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Groen den </w:t>
            </w:r>
          </w:p>
          <w:p w14:paraId="6FECE84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H</w:t>
            </w:r>
            <w:r w:rsidRPr="0041641E">
              <w:rPr>
                <w:rFonts w:ascii="Arial" w:hAnsi="Arial"/>
                <w:sz w:val="16"/>
                <w:lang w:val="en-GB"/>
              </w:rPr>
              <w:t>el</w:t>
            </w:r>
            <w:r w:rsidR="007F6A9C" w:rsidRPr="0041641E">
              <w:rPr>
                <w:rFonts w:ascii="Arial" w:hAnsi="Arial"/>
                <w:sz w:val="16"/>
                <w:lang w:val="en-GB"/>
              </w:rPr>
              <w:t>i</w:t>
            </w:r>
            <w:smartTag w:uri="urn:schemas-microsoft-com:office:smarttags" w:element="PersonName">
              <w:r w:rsidRPr="0041641E">
                <w:rPr>
                  <w:rFonts w:ascii="Arial" w:hAnsi="Arial"/>
                  <w:sz w:val="16"/>
                  <w:lang w:val="en-GB"/>
                </w:rPr>
                <w:t>'</w:t>
              </w:r>
            </w:smartTag>
            <w:r w:rsidRPr="0041641E">
              <w:rPr>
                <w:rFonts w:ascii="Arial" w:hAnsi="Arial"/>
                <w:sz w:val="16"/>
                <w:lang w:val="en-GB"/>
              </w:rPr>
              <w:t xml:space="preserve">us tub </w:t>
            </w:r>
          </w:p>
          <w:p w14:paraId="6E970E2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Herac man </w:t>
            </w:r>
          </w:p>
          <w:p w14:paraId="3406066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Herac sph </w:t>
            </w:r>
          </w:p>
          <w:p w14:paraId="663014A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Hippu vul </w:t>
            </w:r>
          </w:p>
          <w:p w14:paraId="5D951AD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Holcu lan </w:t>
            </w:r>
          </w:p>
          <w:p w14:paraId="3C33919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Hotto pal </w:t>
            </w:r>
          </w:p>
          <w:p w14:paraId="2164D50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Humul lup </w:t>
            </w:r>
          </w:p>
          <w:p w14:paraId="344E17F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Hydroch mor </w:t>
            </w:r>
          </w:p>
          <w:p w14:paraId="32FAE43B" w14:textId="77777777" w:rsidR="00743A61" w:rsidRPr="008F6F23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8F6F23">
              <w:rPr>
                <w:rFonts w:ascii="Arial" w:hAnsi="Arial"/>
                <w:sz w:val="16"/>
              </w:rPr>
              <w:t xml:space="preserve">Hydroco vul </w:t>
            </w:r>
          </w:p>
          <w:p w14:paraId="5E12826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Hyperi elo </w:t>
            </w:r>
          </w:p>
          <w:p w14:paraId="0722650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Hyperi hum </w:t>
            </w:r>
          </w:p>
          <w:p w14:paraId="4D8A26F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Hyperi tet </w:t>
            </w:r>
          </w:p>
          <w:p w14:paraId="48069E4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I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llec ver </w:t>
            </w:r>
          </w:p>
          <w:p w14:paraId="40F24ED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Impat gla </w:t>
            </w:r>
          </w:p>
          <w:p w14:paraId="2AC6D05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Impat nol </w:t>
            </w:r>
          </w:p>
          <w:p w14:paraId="2834663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Impat par </w:t>
            </w:r>
          </w:p>
          <w:p w14:paraId="7D420B1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Inula bri </w:t>
            </w:r>
          </w:p>
          <w:p w14:paraId="69AF892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Iris pse </w:t>
            </w:r>
          </w:p>
          <w:p w14:paraId="0E2C9DD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Isole flu </w:t>
            </w:r>
          </w:p>
          <w:p w14:paraId="60B1102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Isole set </w:t>
            </w:r>
          </w:p>
          <w:p w14:paraId="03C6C04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J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uncu acu </w:t>
            </w:r>
          </w:p>
          <w:p w14:paraId="7ACC330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alp </w:t>
            </w:r>
          </w:p>
          <w:p w14:paraId="06CE39F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art </w:t>
            </w:r>
          </w:p>
          <w:p w14:paraId="3093331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buf ° </w:t>
            </w:r>
          </w:p>
          <w:p w14:paraId="1A1AE7B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bul s.l. </w:t>
            </w:r>
          </w:p>
          <w:p w14:paraId="15376D4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com ° </w:t>
            </w:r>
          </w:p>
          <w:p w14:paraId="0A693AC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Juncu com + </w:t>
            </w:r>
          </w:p>
          <w:p w14:paraId="0200BE4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Juncu ger + </w:t>
            </w:r>
          </w:p>
          <w:p w14:paraId="7190AFC3" w14:textId="77777777" w:rsidR="00743A61" w:rsidRPr="0041641E" w:rsidRDefault="00743A61">
            <w:pPr>
              <w:pStyle w:val="NurText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56B3C35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con </w:t>
            </w:r>
          </w:p>
          <w:p w14:paraId="495A39A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eff </w:t>
            </w:r>
          </w:p>
          <w:p w14:paraId="25635D7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fil </w:t>
            </w:r>
          </w:p>
          <w:p w14:paraId="700674B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Juncu inf </w:t>
            </w:r>
          </w:p>
          <w:p w14:paraId="42B8E82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>Juncu sub</w:t>
            </w:r>
            <w:r w:rsidR="007F6A9C" w:rsidRPr="0041641E">
              <w:rPr>
                <w:rFonts w:ascii="Arial" w:hAnsi="Arial"/>
                <w:sz w:val="16"/>
                <w:lang w:val="en-GB"/>
              </w:rPr>
              <w:t>n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4AADE47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L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amiu alb </w:t>
            </w:r>
          </w:p>
          <w:p w14:paraId="0C22CF6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Lamiu mac </w:t>
            </w:r>
          </w:p>
          <w:p w14:paraId="2E7C376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Lathy pra </w:t>
            </w:r>
          </w:p>
          <w:p w14:paraId="6E673E9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Lemna gib </w:t>
            </w:r>
          </w:p>
          <w:p w14:paraId="09D9199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Lemna mino </w:t>
            </w:r>
          </w:p>
          <w:p w14:paraId="68B6D37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Lemna minu </w:t>
            </w:r>
          </w:p>
          <w:p w14:paraId="48DBB63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Lemna tri </w:t>
            </w:r>
          </w:p>
          <w:p w14:paraId="2FE9BC4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Lemna tur </w:t>
            </w:r>
          </w:p>
          <w:p w14:paraId="34E91CB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Leonu mar </w:t>
            </w:r>
          </w:p>
          <w:p w14:paraId="6DFFEE1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Limos aqu </w:t>
            </w:r>
          </w:p>
          <w:p w14:paraId="0E5E2FD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Litto uni </w:t>
            </w:r>
          </w:p>
          <w:p w14:paraId="4E5D2CC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Lobel dor </w:t>
            </w:r>
          </w:p>
          <w:p w14:paraId="678BD5E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Lotus ped </w:t>
            </w:r>
          </w:p>
          <w:p w14:paraId="7A9A430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Lotus ten </w:t>
            </w:r>
          </w:p>
          <w:p w14:paraId="0B0964C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Luron nat </w:t>
            </w:r>
          </w:p>
          <w:p w14:paraId="026B802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Lyco'la inu </w:t>
            </w:r>
          </w:p>
          <w:p w14:paraId="712046E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Lycopu eur </w:t>
            </w:r>
          </w:p>
          <w:p w14:paraId="7E4D445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Lysim num </w:t>
            </w:r>
          </w:p>
          <w:p w14:paraId="7542C8F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Lysim thy </w:t>
            </w:r>
          </w:p>
          <w:p w14:paraId="1E23A69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Lysim vul </w:t>
            </w:r>
          </w:p>
          <w:p w14:paraId="58BA84A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Lythr sal </w:t>
            </w:r>
          </w:p>
          <w:p w14:paraId="06801BC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b/>
                <w:sz w:val="16"/>
              </w:rPr>
              <w:t>M</w:t>
            </w:r>
            <w:r w:rsidRPr="0041641E">
              <w:rPr>
                <w:rFonts w:ascii="Arial" w:hAnsi="Arial"/>
                <w:sz w:val="16"/>
              </w:rPr>
              <w:t>atte</w:t>
            </w:r>
            <w:r w:rsidR="007F6A9C" w:rsidRPr="0041641E">
              <w:rPr>
                <w:rFonts w:ascii="Arial" w:hAnsi="Arial"/>
                <w:sz w:val="16"/>
              </w:rPr>
              <w:t>u</w:t>
            </w:r>
            <w:r w:rsidRPr="0041641E">
              <w:rPr>
                <w:rFonts w:ascii="Arial" w:hAnsi="Arial"/>
                <w:sz w:val="16"/>
              </w:rPr>
              <w:t xml:space="preserve"> str </w:t>
            </w:r>
          </w:p>
          <w:p w14:paraId="7BB5F5E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Melil alt </w:t>
            </w:r>
          </w:p>
          <w:p w14:paraId="0EA7BEF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Menth aqu </w:t>
            </w:r>
          </w:p>
          <w:p w14:paraId="5455E2F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Menth lon + </w:t>
            </w:r>
          </w:p>
          <w:p w14:paraId="7DF12AB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Menth pul </w:t>
            </w:r>
          </w:p>
          <w:p w14:paraId="2801B56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Menth x ver </w:t>
            </w:r>
          </w:p>
          <w:p w14:paraId="64983BE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Menya tri </w:t>
            </w:r>
          </w:p>
          <w:p w14:paraId="3F3EFBD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Mimul gut </w:t>
            </w:r>
          </w:p>
          <w:p w14:paraId="6E4F2DC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Molin cae </w:t>
            </w:r>
          </w:p>
          <w:p w14:paraId="6E9D307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Monti fon s.l. </w:t>
            </w:r>
          </w:p>
          <w:p w14:paraId="1F59568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Myoso pal ° </w:t>
            </w:r>
          </w:p>
          <w:p w14:paraId="4158E79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Myoso lax + </w:t>
            </w:r>
          </w:p>
          <w:p w14:paraId="0AB932F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Myoso nem + </w:t>
            </w:r>
          </w:p>
          <w:p w14:paraId="7DE526E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Myoso sco + </w:t>
            </w:r>
          </w:p>
          <w:p w14:paraId="5B11C7A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Myrio alt </w:t>
            </w:r>
          </w:p>
          <w:p w14:paraId="54252EC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Myrio spi </w:t>
            </w:r>
          </w:p>
          <w:p w14:paraId="3181663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Myrio ver </w:t>
            </w:r>
          </w:p>
          <w:p w14:paraId="4C3AE32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N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astu off ° </w:t>
            </w:r>
          </w:p>
          <w:p w14:paraId="0A286E1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Nupha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r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lut </w:t>
            </w:r>
          </w:p>
          <w:p w14:paraId="4C13261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Nymph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a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alb </w:t>
            </w:r>
          </w:p>
          <w:p w14:paraId="15A8343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Nympha can </w:t>
            </w:r>
          </w:p>
          <w:p w14:paraId="70E8EEB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Nympho pel </w:t>
            </w:r>
          </w:p>
          <w:p w14:paraId="331B95B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O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enan aqu </w:t>
            </w:r>
          </w:p>
          <w:p w14:paraId="444A504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Oenan fis </w:t>
            </w:r>
          </w:p>
          <w:p w14:paraId="71F6E81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Osmun reg </w:t>
            </w:r>
          </w:p>
          <w:p w14:paraId="2831D56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P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epli por </w:t>
            </w:r>
          </w:p>
          <w:p w14:paraId="1AD59D2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Persi amp </w:t>
            </w:r>
          </w:p>
          <w:p w14:paraId="0FFB946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Persi hyd </w:t>
            </w:r>
          </w:p>
          <w:p w14:paraId="4177F63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Persi lap s.l. </w:t>
            </w:r>
          </w:p>
          <w:p w14:paraId="322DD04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Persi min </w:t>
            </w:r>
          </w:p>
          <w:p w14:paraId="229B4ED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Persi mit </w:t>
            </w:r>
          </w:p>
          <w:p w14:paraId="3B2D5AC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Petas alb</w:t>
            </w:r>
          </w:p>
          <w:p w14:paraId="5600BD71" w14:textId="77777777" w:rsidR="007F6A9C" w:rsidRPr="0041641E" w:rsidRDefault="007F6A9C" w:rsidP="007F6A9C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Petas hyb </w:t>
            </w:r>
          </w:p>
          <w:p w14:paraId="75706B85" w14:textId="77777777" w:rsidR="007F6A9C" w:rsidRPr="0041641E" w:rsidRDefault="007F6A9C" w:rsidP="007F6A9C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Peuce pal </w:t>
            </w:r>
          </w:p>
          <w:p w14:paraId="74D9B47D" w14:textId="77777777" w:rsidR="007F6A9C" w:rsidRPr="0041641E" w:rsidRDefault="007F6A9C" w:rsidP="007F6A9C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5EEE2442" w14:textId="77777777" w:rsidR="00743A61" w:rsidRPr="0041641E" w:rsidRDefault="008A0243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Phala aru </w:t>
            </w:r>
            <w:r w:rsidR="00743A61" w:rsidRPr="0041641E">
              <w:rPr>
                <w:rFonts w:ascii="Arial" w:hAnsi="Arial"/>
                <w:sz w:val="16"/>
                <w:lang w:val="fr-FR"/>
              </w:rPr>
              <w:t xml:space="preserve">Phrag aus </w:t>
            </w:r>
          </w:p>
          <w:p w14:paraId="70F1D3C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Picea abi </w:t>
            </w:r>
          </w:p>
          <w:p w14:paraId="0855CD3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Pilul glo </w:t>
            </w:r>
          </w:p>
          <w:p w14:paraId="5EAF582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Pinus syl </w:t>
            </w:r>
          </w:p>
          <w:p w14:paraId="07D4C1F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Plant maj s.l. </w:t>
            </w:r>
          </w:p>
          <w:p w14:paraId="082190E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Plant maj int </w:t>
            </w:r>
          </w:p>
          <w:p w14:paraId="0AC17B1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Plant maj maj </w:t>
            </w:r>
          </w:p>
          <w:p w14:paraId="3B9AD9A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Poa pal </w:t>
            </w:r>
          </w:p>
          <w:p w14:paraId="3E9D728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Poa pra ° </w:t>
            </w:r>
          </w:p>
          <w:p w14:paraId="3940679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Poa tri</w:t>
            </w:r>
            <w:r w:rsidR="007F6A9C" w:rsidRPr="0041641E">
              <w:rPr>
                <w:rFonts w:ascii="Arial" w:hAnsi="Arial"/>
                <w:sz w:val="16"/>
                <w:lang w:val="it-IT"/>
              </w:rPr>
              <w:t>v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76D3A41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Pol'num avi ° </w:t>
            </w:r>
          </w:p>
          <w:p w14:paraId="304AC6B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Popul nig </w:t>
            </w:r>
          </w:p>
          <w:p w14:paraId="3FB65BE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Popul tre </w:t>
            </w:r>
          </w:p>
          <w:p w14:paraId="51EFBB2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Popul x cana </w:t>
            </w:r>
          </w:p>
          <w:p w14:paraId="74EC9186" w14:textId="77777777" w:rsidR="008A0243" w:rsidRPr="0041641E" w:rsidRDefault="008A0243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</w:p>
          <w:p w14:paraId="3297BC4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Potam acu </w:t>
            </w:r>
          </w:p>
          <w:p w14:paraId="021E367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Potam alp </w:t>
            </w:r>
          </w:p>
          <w:p w14:paraId="5C1C9B8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com </w:t>
            </w:r>
          </w:p>
          <w:p w14:paraId="508715C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cri </w:t>
            </w:r>
          </w:p>
          <w:p w14:paraId="695C848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fri </w:t>
            </w:r>
          </w:p>
          <w:p w14:paraId="1D55498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>Potam gra</w:t>
            </w:r>
            <w:r w:rsidR="007F6A9C" w:rsidRPr="0041641E">
              <w:rPr>
                <w:rFonts w:ascii="Arial" w:hAnsi="Arial"/>
                <w:sz w:val="16"/>
                <w:lang w:val="fr-FR"/>
              </w:rPr>
              <w:t>m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6BF3482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luc </w:t>
            </w:r>
          </w:p>
          <w:p w14:paraId="6F2457F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nat </w:t>
            </w:r>
          </w:p>
          <w:p w14:paraId="604F570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nod </w:t>
            </w:r>
          </w:p>
          <w:p w14:paraId="5EC984B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obt </w:t>
            </w:r>
          </w:p>
          <w:p w14:paraId="73F5925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Potam pec </w:t>
            </w:r>
          </w:p>
          <w:p w14:paraId="2EFCB58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Potam per </w:t>
            </w:r>
          </w:p>
          <w:p w14:paraId="2FCBE6D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Potam pol</w:t>
            </w:r>
            <w:r w:rsidR="00E14EAC" w:rsidRPr="0041641E">
              <w:rPr>
                <w:rFonts w:ascii="Arial" w:hAnsi="Arial"/>
                <w:sz w:val="16"/>
                <w:lang w:val="it-IT"/>
              </w:rPr>
              <w:t>y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3C646D5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Potam pus ° </w:t>
            </w:r>
          </w:p>
          <w:p w14:paraId="73C2D61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>Potam tri</w:t>
            </w:r>
            <w:r w:rsidR="00E14EAC" w:rsidRPr="0041641E">
              <w:rPr>
                <w:rFonts w:ascii="Arial" w:hAnsi="Arial"/>
                <w:sz w:val="16"/>
                <w:lang w:val="fr-FR"/>
              </w:rPr>
              <w:t>ch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149C9231" w14:textId="77777777" w:rsidR="008A0243" w:rsidRPr="0041641E" w:rsidRDefault="008A0243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  <w:p w14:paraId="55A1274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Poten ans </w:t>
            </w:r>
          </w:p>
          <w:p w14:paraId="226BF76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Poten pal </w:t>
            </w:r>
          </w:p>
          <w:p w14:paraId="22FFF26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Poten rep </w:t>
            </w:r>
          </w:p>
          <w:p w14:paraId="50024EA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Prunu pad </w:t>
            </w:r>
          </w:p>
          <w:p w14:paraId="0390273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Prunu ser </w:t>
            </w:r>
          </w:p>
          <w:p w14:paraId="4C3D854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Prunu spi </w:t>
            </w:r>
          </w:p>
          <w:p w14:paraId="6F2EF13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Ps'gna lut </w:t>
            </w:r>
          </w:p>
          <w:p w14:paraId="76E9F2C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Pulic vul </w:t>
            </w:r>
          </w:p>
          <w:p w14:paraId="08137D8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Q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uerc rob </w:t>
            </w:r>
          </w:p>
          <w:p w14:paraId="6EC49284" w14:textId="77777777" w:rsidR="008A0243" w:rsidRPr="0041641E" w:rsidRDefault="008A0243">
            <w:pPr>
              <w:pStyle w:val="NurText"/>
              <w:ind w:left="227"/>
              <w:rPr>
                <w:rFonts w:ascii="Arial" w:hAnsi="Arial"/>
                <w:b/>
                <w:sz w:val="16"/>
                <w:lang w:val="fr-FR"/>
              </w:rPr>
            </w:pPr>
          </w:p>
          <w:p w14:paraId="0635BB4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R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anun aqu ° </w:t>
            </w:r>
          </w:p>
          <w:p w14:paraId="565F61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- Ran aqu + </w:t>
            </w:r>
          </w:p>
          <w:p w14:paraId="2437AD5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Ran olo + </w:t>
            </w:r>
          </w:p>
          <w:p w14:paraId="0702DC5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- Ran pel s.l.</w:t>
            </w:r>
          </w:p>
          <w:p w14:paraId="13CB023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- Ran pel + bau </w:t>
            </w:r>
          </w:p>
          <w:p w14:paraId="6E20DC4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- Ran pel + pel </w:t>
            </w:r>
          </w:p>
          <w:p w14:paraId="7DB0A4D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>- Ran pen</w:t>
            </w:r>
            <w:r w:rsidR="008A0243" w:rsidRPr="0041641E">
              <w:rPr>
                <w:rFonts w:ascii="Arial" w:hAnsi="Arial"/>
                <w:sz w:val="16"/>
                <w:lang w:val="fr-FR"/>
              </w:rPr>
              <w:t>ic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 +. </w:t>
            </w:r>
          </w:p>
          <w:p w14:paraId="7CB13D9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- Ran tri + </w:t>
            </w:r>
          </w:p>
          <w:p w14:paraId="369500E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>Ranun cir</w:t>
            </w:r>
            <w:r w:rsidR="008A0243" w:rsidRPr="0041641E">
              <w:rPr>
                <w:rFonts w:ascii="Arial" w:hAnsi="Arial"/>
                <w:sz w:val="16"/>
                <w:lang w:val="fr-FR"/>
              </w:rPr>
              <w:t>c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 </w:t>
            </w:r>
          </w:p>
          <w:p w14:paraId="0D50948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Ranun fic </w:t>
            </w:r>
          </w:p>
          <w:p w14:paraId="675EED7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Ranun fla </w:t>
            </w:r>
          </w:p>
          <w:p w14:paraId="3FC9A43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Ranun flu </w:t>
            </w:r>
          </w:p>
          <w:p w14:paraId="35AD704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Ranun hed </w:t>
            </w:r>
          </w:p>
          <w:p w14:paraId="59B82FC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Ranun lin </w:t>
            </w:r>
          </w:p>
          <w:p w14:paraId="0A0DA7A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Ranun pla </w:t>
            </w:r>
          </w:p>
          <w:p w14:paraId="48E69581" w14:textId="77777777" w:rsidR="008A0243" w:rsidRPr="0041641E" w:rsidRDefault="008A0243" w:rsidP="008A0243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Ranun repe </w:t>
            </w:r>
          </w:p>
          <w:p w14:paraId="510240CA" w14:textId="77777777" w:rsidR="008A0243" w:rsidRPr="0041641E" w:rsidRDefault="008A0243" w:rsidP="008A0243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Ranun sce </w:t>
            </w:r>
          </w:p>
          <w:p w14:paraId="5E7C77CC" w14:textId="77777777" w:rsidR="00743A61" w:rsidRPr="0041641E" w:rsidRDefault="00743A61">
            <w:pPr>
              <w:rPr>
                <w:rFonts w:ascii="Arial" w:hAnsi="Arial"/>
                <w:sz w:val="16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680CB4F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Rorip amp </w:t>
            </w:r>
          </w:p>
          <w:p w14:paraId="4A8711C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Rorip anc </w:t>
            </w:r>
          </w:p>
          <w:p w14:paraId="3AC1623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Rorip pal </w:t>
            </w:r>
          </w:p>
          <w:p w14:paraId="27E1EC4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Rorip syl </w:t>
            </w:r>
          </w:p>
          <w:p w14:paraId="2131B21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Rubus cae </w:t>
            </w:r>
          </w:p>
          <w:p w14:paraId="0A89D77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Rubus fru-Gr ° </w:t>
            </w:r>
          </w:p>
          <w:p w14:paraId="651C22D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Rumex ac´sa </w:t>
            </w:r>
          </w:p>
          <w:p w14:paraId="03722CF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Rumex aqu </w:t>
            </w:r>
          </w:p>
          <w:p w14:paraId="4E33A77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Rumex con </w:t>
            </w:r>
          </w:p>
          <w:p w14:paraId="2EAB7E3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Rumex cri</w:t>
            </w:r>
            <w:r w:rsidR="008A0243" w:rsidRPr="0041641E">
              <w:rPr>
                <w:rFonts w:ascii="Arial" w:hAnsi="Arial"/>
                <w:sz w:val="16"/>
                <w:lang w:val="it-IT"/>
              </w:rPr>
              <w:t>s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</w:p>
          <w:p w14:paraId="041671A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Rumex hyd </w:t>
            </w:r>
          </w:p>
          <w:p w14:paraId="6C12F3C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Rumex mar </w:t>
            </w:r>
          </w:p>
          <w:p w14:paraId="2E1FDB0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Rumex pal </w:t>
            </w:r>
          </w:p>
          <w:p w14:paraId="1722C0E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Rumex ste </w:t>
            </w:r>
          </w:p>
          <w:p w14:paraId="2B4F7FE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b/>
                <w:sz w:val="16"/>
                <w:lang w:val="fr-FR"/>
              </w:rPr>
              <w:t>S</w:t>
            </w:r>
            <w:r w:rsidRPr="0041641E">
              <w:rPr>
                <w:rFonts w:ascii="Arial" w:hAnsi="Arial"/>
                <w:sz w:val="16"/>
                <w:lang w:val="fr-FR"/>
              </w:rPr>
              <w:t xml:space="preserve">agit sag </w:t>
            </w:r>
          </w:p>
          <w:p w14:paraId="23EB029C" w14:textId="77777777" w:rsidR="008A0243" w:rsidRPr="0041641E" w:rsidRDefault="008A0243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</w:p>
          <w:p w14:paraId="09CFE2E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Salix alb s.l. </w:t>
            </w:r>
          </w:p>
          <w:p w14:paraId="074095A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Salix aur </w:t>
            </w:r>
          </w:p>
          <w:p w14:paraId="53BA0A6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Salix cap </w:t>
            </w:r>
          </w:p>
          <w:p w14:paraId="232EBA8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Salix cin </w:t>
            </w:r>
          </w:p>
          <w:p w14:paraId="52B5EEE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Salix dap </w:t>
            </w:r>
          </w:p>
          <w:p w14:paraId="289C1B4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fra ° </w:t>
            </w:r>
          </w:p>
          <w:p w14:paraId="07CEF4B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Salix fra + </w:t>
            </w:r>
          </w:p>
          <w:p w14:paraId="298FEC3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Salix x rube + </w:t>
            </w:r>
          </w:p>
          <w:p w14:paraId="1166205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spec. </w:t>
            </w:r>
          </w:p>
          <w:p w14:paraId="15F2CCE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pen </w:t>
            </w:r>
          </w:p>
          <w:p w14:paraId="1EAC392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pur s.l. </w:t>
            </w:r>
          </w:p>
          <w:p w14:paraId="50184DB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tri s.l. </w:t>
            </w:r>
          </w:p>
          <w:p w14:paraId="4F6AAEE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Salix vim </w:t>
            </w:r>
          </w:p>
          <w:p w14:paraId="4AC41DE5" w14:textId="77777777" w:rsidR="008A0243" w:rsidRPr="0041641E" w:rsidRDefault="008A0243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</w:p>
          <w:p w14:paraId="60BBB57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Sambu nig s.l. </w:t>
            </w:r>
          </w:p>
          <w:p w14:paraId="1C2D062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Schoeno lac </w:t>
            </w:r>
          </w:p>
          <w:p w14:paraId="0650AB1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Schoeno tab </w:t>
            </w:r>
          </w:p>
          <w:p w14:paraId="5FBFF39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Scirp syl </w:t>
            </w:r>
          </w:p>
          <w:p w14:paraId="61F17D3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Scrop nod </w:t>
            </w:r>
          </w:p>
          <w:p w14:paraId="085E77A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Scrop umb </w:t>
            </w:r>
          </w:p>
          <w:p w14:paraId="2B205FF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Scute gal </w:t>
            </w:r>
          </w:p>
          <w:p w14:paraId="140E3F9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Silen dio </w:t>
            </w:r>
          </w:p>
          <w:p w14:paraId="01AACB9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Silen flo </w:t>
            </w:r>
          </w:p>
          <w:p w14:paraId="1052299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Sium lat </w:t>
            </w:r>
          </w:p>
          <w:p w14:paraId="3B13553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Solan dul </w:t>
            </w:r>
          </w:p>
          <w:p w14:paraId="6FB9D08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Solid gig </w:t>
            </w:r>
          </w:p>
          <w:p w14:paraId="46820DA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Sorbu auc </w:t>
            </w:r>
          </w:p>
          <w:p w14:paraId="0651CF0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Sparg ang </w:t>
            </w:r>
          </w:p>
          <w:p w14:paraId="0B80FF5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Sparg eme </w:t>
            </w:r>
          </w:p>
          <w:p w14:paraId="6ED0695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Sparg ere s.l. </w:t>
            </w:r>
          </w:p>
          <w:p w14:paraId="4C67474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Sparg nat </w:t>
            </w:r>
          </w:p>
          <w:p w14:paraId="3125C8F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Sper'ia ech </w:t>
            </w:r>
          </w:p>
          <w:p w14:paraId="119B1CE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Sper'ia rub </w:t>
            </w:r>
          </w:p>
          <w:p w14:paraId="06B0586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Sper'ia sal </w:t>
            </w:r>
          </w:p>
          <w:p w14:paraId="363B5D4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Spiro pol </w:t>
            </w:r>
          </w:p>
          <w:p w14:paraId="1E753C3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Stach pal </w:t>
            </w:r>
          </w:p>
          <w:p w14:paraId="1292D26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Stach syl </w:t>
            </w:r>
          </w:p>
          <w:p w14:paraId="259EB8D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Stell als </w:t>
            </w:r>
          </w:p>
          <w:p w14:paraId="55271BB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Stell palu </w:t>
            </w:r>
          </w:p>
          <w:p w14:paraId="585F8AC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Strat alo </w:t>
            </w:r>
          </w:p>
          <w:p w14:paraId="645CF1A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Symphy off </w:t>
            </w:r>
          </w:p>
          <w:p w14:paraId="5CB068D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Symphy x upl </w:t>
            </w:r>
          </w:p>
          <w:p w14:paraId="76B1F42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T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arax off ° </w:t>
            </w:r>
          </w:p>
          <w:p w14:paraId="23EFD73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Tephros pal</w:t>
            </w:r>
          </w:p>
        </w:tc>
        <w:tc>
          <w:tcPr>
            <w:tcW w:w="1499" w:type="dxa"/>
            <w:tcBorders>
              <w:bottom w:val="nil"/>
              <w:right w:val="single" w:sz="12" w:space="0" w:color="auto"/>
            </w:tcBorders>
          </w:tcPr>
          <w:p w14:paraId="4320B74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Teucr scord </w:t>
            </w:r>
          </w:p>
          <w:p w14:paraId="59248F5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Thali </w:t>
            </w:r>
            <w:smartTag w:uri="urn:schemas-microsoft-com:office:smarttags" w:element="State">
              <w:smartTag w:uri="urn:schemas-microsoft-com:office:smarttags" w:element="place">
                <w:r w:rsidRPr="0041641E">
                  <w:rPr>
                    <w:rFonts w:ascii="Arial" w:hAnsi="Arial"/>
                    <w:sz w:val="16"/>
                    <w:lang w:val="en-GB"/>
                  </w:rPr>
                  <w:t>fla</w:t>
                </w:r>
              </w:smartTag>
            </w:smartTag>
            <w:r w:rsidRPr="0041641E">
              <w:rPr>
                <w:rFonts w:ascii="Arial" w:hAnsi="Arial"/>
                <w:sz w:val="16"/>
                <w:lang w:val="en-GB"/>
              </w:rPr>
              <w:t xml:space="preserve"> </w:t>
            </w:r>
          </w:p>
          <w:p w14:paraId="6A9ACC7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Thely pal </w:t>
            </w:r>
          </w:p>
          <w:p w14:paraId="4FA2303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Trigl pal </w:t>
            </w:r>
          </w:p>
          <w:p w14:paraId="1C1FAE88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Tripl per </w:t>
            </w:r>
          </w:p>
          <w:p w14:paraId="06774C0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Typha ang </w:t>
            </w:r>
          </w:p>
          <w:p w14:paraId="29ABAFD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Typha lat </w:t>
            </w:r>
          </w:p>
          <w:p w14:paraId="3A8566A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U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lmus gla </w:t>
            </w:r>
          </w:p>
          <w:p w14:paraId="2AC0F50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Ulmus lae </w:t>
            </w:r>
          </w:p>
          <w:p w14:paraId="4785FDB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Ulmus min </w:t>
            </w:r>
          </w:p>
          <w:p w14:paraId="7A642BD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>Urtic dio s.l.</w:t>
            </w:r>
          </w:p>
          <w:p w14:paraId="6FF23AA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Urtic dio dio </w:t>
            </w:r>
          </w:p>
          <w:p w14:paraId="3AC031C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- Urtic dio gal </w:t>
            </w:r>
          </w:p>
          <w:p w14:paraId="7A43039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Utric min </w:t>
            </w:r>
          </w:p>
          <w:p w14:paraId="77EDF00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Utric vul ° </w:t>
            </w:r>
          </w:p>
          <w:p w14:paraId="7E1E28A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Utric aus + </w:t>
            </w:r>
          </w:p>
          <w:p w14:paraId="660ADFC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- Utric vul + </w:t>
            </w:r>
          </w:p>
          <w:p w14:paraId="4A38471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b/>
                <w:sz w:val="16"/>
                <w:lang w:val="en-GB"/>
              </w:rPr>
              <w:t>V</w:t>
            </w:r>
            <w:r w:rsidRPr="0041641E">
              <w:rPr>
                <w:rFonts w:ascii="Arial" w:hAnsi="Arial"/>
                <w:sz w:val="16"/>
                <w:lang w:val="en-GB"/>
              </w:rPr>
              <w:t xml:space="preserve">acci oxy </w:t>
            </w:r>
          </w:p>
          <w:p w14:paraId="6C0BF6C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Val'na off ° </w:t>
            </w:r>
          </w:p>
          <w:p w14:paraId="220602D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Veron an-aq ° </w:t>
            </w:r>
          </w:p>
          <w:p w14:paraId="5BA7928C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Veron bec </w:t>
            </w:r>
          </w:p>
          <w:p w14:paraId="46ADF7A6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Veron scu </w:t>
            </w:r>
          </w:p>
          <w:p w14:paraId="1B027FA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fr-FR"/>
              </w:rPr>
            </w:pPr>
            <w:r w:rsidRPr="0041641E">
              <w:rPr>
                <w:rFonts w:ascii="Arial" w:hAnsi="Arial"/>
                <w:sz w:val="16"/>
                <w:lang w:val="fr-FR"/>
              </w:rPr>
              <w:t xml:space="preserve">Vibur opu </w:t>
            </w:r>
          </w:p>
          <w:p w14:paraId="49E74C0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Vicia cra </w:t>
            </w:r>
          </w:p>
          <w:p w14:paraId="495BC09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Viola pal </w:t>
            </w:r>
          </w:p>
          <w:p w14:paraId="5FF949B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W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olff arr </w:t>
            </w:r>
          </w:p>
          <w:p w14:paraId="798D9C9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X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anthi alb </w:t>
            </w:r>
          </w:p>
          <w:p w14:paraId="48BC2B2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b/>
                <w:sz w:val="16"/>
                <w:lang w:val="it-IT"/>
              </w:rPr>
              <w:t>Z</w:t>
            </w:r>
            <w:r w:rsidRPr="0041641E">
              <w:rPr>
                <w:rFonts w:ascii="Arial" w:hAnsi="Arial"/>
                <w:sz w:val="16"/>
                <w:lang w:val="it-IT"/>
              </w:rPr>
              <w:t xml:space="preserve">anni pal s.l. </w:t>
            </w:r>
          </w:p>
          <w:p w14:paraId="75D09EA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</w:p>
          <w:p w14:paraId="5F62856A" w14:textId="77777777" w:rsidR="00743A61" w:rsidRPr="0041641E" w:rsidRDefault="00743A61">
            <w:pPr>
              <w:pStyle w:val="NurText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MOOSE:</w:t>
            </w:r>
          </w:p>
          <w:p w14:paraId="61A5285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Conoc con </w:t>
            </w:r>
          </w:p>
          <w:p w14:paraId="1808B273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Crato com </w:t>
            </w:r>
          </w:p>
          <w:p w14:paraId="20B2A56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Crato fil </w:t>
            </w:r>
          </w:p>
          <w:p w14:paraId="007FCF5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Crato spec. </w:t>
            </w:r>
          </w:p>
          <w:p w14:paraId="4241E03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Drepa flu </w:t>
            </w:r>
          </w:p>
          <w:p w14:paraId="7442C2B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Drepa spec. </w:t>
            </w:r>
          </w:p>
          <w:p w14:paraId="4034E90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Fonti ant </w:t>
            </w:r>
          </w:p>
          <w:p w14:paraId="48DBB563" w14:textId="77777777" w:rsidR="00E22619" w:rsidRPr="0041641E" w:rsidRDefault="00E22619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Fonti squ</w:t>
            </w:r>
          </w:p>
          <w:p w14:paraId="2FCA71A1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March pol s.l. </w:t>
            </w:r>
          </w:p>
          <w:p w14:paraId="0475FF1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Pelli spec. </w:t>
            </w:r>
          </w:p>
          <w:p w14:paraId="3DC7C16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Polyt com s.l. </w:t>
            </w:r>
          </w:p>
          <w:p w14:paraId="3353D1DB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Polyt spec. </w:t>
            </w:r>
          </w:p>
          <w:p w14:paraId="31A689F0" w14:textId="77777777" w:rsidR="00786D8C" w:rsidRPr="0041641E" w:rsidRDefault="00786D8C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Rhynch rip</w:t>
            </w:r>
          </w:p>
          <w:p w14:paraId="5D068BA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Riccia flu </w:t>
            </w:r>
          </w:p>
          <w:p w14:paraId="5F29AE0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Riccia spec. </w:t>
            </w:r>
          </w:p>
          <w:p w14:paraId="5D076E7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Riccio nat </w:t>
            </w:r>
          </w:p>
          <w:p w14:paraId="012565C2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Scapa spec. </w:t>
            </w:r>
          </w:p>
          <w:p w14:paraId="12BD827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en-GB"/>
              </w:rPr>
            </w:pPr>
            <w:r w:rsidRPr="0041641E">
              <w:rPr>
                <w:rFonts w:ascii="Arial" w:hAnsi="Arial"/>
                <w:sz w:val="16"/>
                <w:lang w:val="en-GB"/>
              </w:rPr>
              <w:t xml:space="preserve">Sphag spec. </w:t>
            </w:r>
          </w:p>
          <w:p w14:paraId="0B43EC6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unbest. Moose </w:t>
            </w:r>
          </w:p>
          <w:p w14:paraId="47D0D51E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318CA9BE" w14:textId="77777777" w:rsidR="00743A61" w:rsidRPr="0041641E" w:rsidRDefault="00743A61">
            <w:pPr>
              <w:pStyle w:val="NurText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ALGEN:</w:t>
            </w:r>
          </w:p>
          <w:p w14:paraId="7C58A4E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Chara spec. </w:t>
            </w:r>
          </w:p>
          <w:p w14:paraId="6FBB2BA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  <w:lang w:val="it-IT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 xml:space="preserve">Nitella spec. </w:t>
            </w:r>
          </w:p>
          <w:p w14:paraId="7A876C21" w14:textId="77777777" w:rsidR="00743A61" w:rsidRPr="0041641E" w:rsidRDefault="00743A61" w:rsidP="005673F7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  <w:lang w:val="it-IT"/>
              </w:rPr>
              <w:t>unbest.</w:t>
            </w:r>
            <w:r w:rsidR="005673F7" w:rsidRPr="0041641E">
              <w:rPr>
                <w:rFonts w:ascii="Arial" w:hAnsi="Arial"/>
                <w:sz w:val="16"/>
                <w:lang w:val="it-IT"/>
              </w:rPr>
              <w:t xml:space="preserve"> </w:t>
            </w:r>
            <w:r w:rsidRPr="0041641E">
              <w:rPr>
                <w:rFonts w:ascii="Arial" w:hAnsi="Arial"/>
                <w:sz w:val="16"/>
              </w:rPr>
              <w:t>Armle</w:t>
            </w:r>
            <w:r w:rsidR="007F6A9C" w:rsidRPr="0041641E">
              <w:rPr>
                <w:rFonts w:ascii="Arial" w:hAnsi="Arial"/>
                <w:sz w:val="16"/>
              </w:rPr>
              <w:t>u</w:t>
            </w:r>
            <w:r w:rsidRPr="0041641E">
              <w:rPr>
                <w:rFonts w:ascii="Arial" w:hAnsi="Arial"/>
                <w:sz w:val="16"/>
              </w:rPr>
              <w:t xml:space="preserve">chteralgen </w:t>
            </w:r>
          </w:p>
          <w:p w14:paraId="384C1790" w14:textId="77777777" w:rsidR="005673F7" w:rsidRPr="0041641E" w:rsidRDefault="005673F7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A30C69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 xml:space="preserve">unbest. </w:t>
            </w:r>
            <w:r w:rsidRPr="0041641E">
              <w:rPr>
                <w:rFonts w:ascii="Arial" w:hAnsi="Arial"/>
                <w:sz w:val="16"/>
              </w:rPr>
              <w:br/>
              <w:t xml:space="preserve">sonstige Algen </w:t>
            </w:r>
          </w:p>
          <w:p w14:paraId="1C3FF33D" w14:textId="77777777" w:rsidR="00743A61" w:rsidRPr="0041641E" w:rsidRDefault="00743A61">
            <w:pPr>
              <w:rPr>
                <w:rFonts w:ascii="Arial" w:hAnsi="Arial"/>
                <w:sz w:val="16"/>
              </w:rPr>
            </w:pPr>
          </w:p>
        </w:tc>
      </w:tr>
      <w:tr w:rsidR="00743A61" w:rsidRPr="0041641E" w14:paraId="30FB6931" w14:textId="77777777" w:rsidTr="00B72CC0">
        <w:trPr>
          <w:cantSplit/>
        </w:trPr>
        <w:tc>
          <w:tcPr>
            <w:tcW w:w="1048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9FA7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621A9DF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  <w:r w:rsidRPr="0041641E">
              <w:rPr>
                <w:rFonts w:ascii="Arial" w:hAnsi="Arial"/>
                <w:sz w:val="16"/>
              </w:rPr>
              <w:t>weitere Pflanzenarten:</w:t>
            </w:r>
          </w:p>
          <w:p w14:paraId="322BEF4B" w14:textId="77777777" w:rsidR="00743A61" w:rsidRPr="0041641E" w:rsidRDefault="00743A61" w:rsidP="00E37213">
            <w:pPr>
              <w:pStyle w:val="NurText"/>
              <w:rPr>
                <w:rFonts w:ascii="Arial" w:hAnsi="Arial"/>
                <w:sz w:val="16"/>
              </w:rPr>
            </w:pPr>
          </w:p>
          <w:p w14:paraId="5A87D7CD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86EBF39" w14:textId="77777777" w:rsidR="00743A61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3BAAA8D3" w14:textId="77777777" w:rsidR="00B72CC0" w:rsidRPr="0041641E" w:rsidRDefault="00B72CC0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1D1B8C8F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44EBFEA0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2C940E34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46F19EB5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3E6259F9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E228597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6D6BCD6A" w14:textId="77777777" w:rsidR="00743A61" w:rsidRPr="0041641E" w:rsidRDefault="00743A61">
            <w:pPr>
              <w:pStyle w:val="NurText"/>
              <w:ind w:left="227"/>
              <w:rPr>
                <w:rFonts w:ascii="Arial" w:hAnsi="Arial"/>
                <w:sz w:val="16"/>
              </w:rPr>
            </w:pPr>
          </w:p>
          <w:p w14:paraId="5BB45A5C" w14:textId="77777777" w:rsidR="00743A61" w:rsidRPr="0041641E" w:rsidRDefault="00743A61" w:rsidP="008A0243">
            <w:pPr>
              <w:pStyle w:val="NurText"/>
              <w:rPr>
                <w:rFonts w:ascii="Arial" w:hAnsi="Arial"/>
                <w:sz w:val="16"/>
              </w:rPr>
            </w:pPr>
          </w:p>
        </w:tc>
      </w:tr>
    </w:tbl>
    <w:p w14:paraId="37FF5A9D" w14:textId="77777777" w:rsidR="00743A61" w:rsidRPr="0041641E" w:rsidRDefault="00743A61">
      <w:pPr>
        <w:spacing w:line="220" w:lineRule="exact"/>
      </w:pPr>
    </w:p>
    <w:sectPr w:rsidR="00743A61" w:rsidRPr="0041641E" w:rsidSect="008A0243">
      <w:pgSz w:w="11906" w:h="16838"/>
      <w:pgMar w:top="454" w:right="567" w:bottom="3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C42"/>
    <w:multiLevelType w:val="singleLevel"/>
    <w:tmpl w:val="EEF027B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" w15:restartNumberingAfterBreak="0">
    <w:nsid w:val="140B1016"/>
    <w:multiLevelType w:val="singleLevel"/>
    <w:tmpl w:val="4EEAB6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4AC333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586BD1"/>
    <w:multiLevelType w:val="singleLevel"/>
    <w:tmpl w:val="F4B8DB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D7721E3"/>
    <w:multiLevelType w:val="hybridMultilevel"/>
    <w:tmpl w:val="9F2272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C1195"/>
    <w:multiLevelType w:val="hybridMultilevel"/>
    <w:tmpl w:val="8EE692F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668F3"/>
    <w:multiLevelType w:val="singleLevel"/>
    <w:tmpl w:val="0CAEEDC8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7" w15:restartNumberingAfterBreak="0">
    <w:nsid w:val="671B5427"/>
    <w:multiLevelType w:val="singleLevel"/>
    <w:tmpl w:val="1DAA6BD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dirty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0B9"/>
    <w:rsid w:val="000B47B3"/>
    <w:rsid w:val="001004F0"/>
    <w:rsid w:val="00161BFD"/>
    <w:rsid w:val="00180904"/>
    <w:rsid w:val="00194CF9"/>
    <w:rsid w:val="001A1474"/>
    <w:rsid w:val="002379CB"/>
    <w:rsid w:val="0024016C"/>
    <w:rsid w:val="00255807"/>
    <w:rsid w:val="00326BE9"/>
    <w:rsid w:val="003567B5"/>
    <w:rsid w:val="00382B97"/>
    <w:rsid w:val="00391FC4"/>
    <w:rsid w:val="003D19C3"/>
    <w:rsid w:val="003E45D4"/>
    <w:rsid w:val="003E72F4"/>
    <w:rsid w:val="003F60B9"/>
    <w:rsid w:val="0041641E"/>
    <w:rsid w:val="004B167F"/>
    <w:rsid w:val="00536B10"/>
    <w:rsid w:val="005673F7"/>
    <w:rsid w:val="005878E2"/>
    <w:rsid w:val="00593FFE"/>
    <w:rsid w:val="005A69C6"/>
    <w:rsid w:val="00604DD2"/>
    <w:rsid w:val="00605D63"/>
    <w:rsid w:val="0064203D"/>
    <w:rsid w:val="006513CA"/>
    <w:rsid w:val="006C1270"/>
    <w:rsid w:val="006F3DB0"/>
    <w:rsid w:val="00743A61"/>
    <w:rsid w:val="00786D8C"/>
    <w:rsid w:val="007D53A3"/>
    <w:rsid w:val="007F6A9C"/>
    <w:rsid w:val="00805F0E"/>
    <w:rsid w:val="0081473E"/>
    <w:rsid w:val="00880AB2"/>
    <w:rsid w:val="008A0243"/>
    <w:rsid w:val="008F6F23"/>
    <w:rsid w:val="009549BC"/>
    <w:rsid w:val="009E581D"/>
    <w:rsid w:val="00A45FA4"/>
    <w:rsid w:val="00A9445E"/>
    <w:rsid w:val="00AD1ADD"/>
    <w:rsid w:val="00AE5241"/>
    <w:rsid w:val="00B72CC0"/>
    <w:rsid w:val="00BE0F88"/>
    <w:rsid w:val="00CF66A9"/>
    <w:rsid w:val="00CF7A4E"/>
    <w:rsid w:val="00D0353F"/>
    <w:rsid w:val="00D37B70"/>
    <w:rsid w:val="00DB1568"/>
    <w:rsid w:val="00DB5166"/>
    <w:rsid w:val="00E14EAC"/>
    <w:rsid w:val="00E22619"/>
    <w:rsid w:val="00E37213"/>
    <w:rsid w:val="00E53BA7"/>
    <w:rsid w:val="00E84FF9"/>
    <w:rsid w:val="00EA1DBF"/>
    <w:rsid w:val="00F82BD1"/>
    <w:rsid w:val="00F87F3C"/>
    <w:rsid w:val="00FA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03974FF"/>
  <w15:chartTrackingRefBased/>
  <w15:docId w15:val="{2124D724-B00B-42C8-B231-B92DEA1E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  <w:iCs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prechblasentext">
    <w:name w:val="Balloon Text"/>
    <w:basedOn w:val="Standard"/>
    <w:semiHidden/>
    <w:rsid w:val="005878E2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0B47B3"/>
    <w:rPr>
      <w:sz w:val="16"/>
      <w:szCs w:val="16"/>
    </w:rPr>
  </w:style>
  <w:style w:type="paragraph" w:styleId="Kommentartext">
    <w:name w:val="annotation text"/>
    <w:basedOn w:val="Standard"/>
    <w:semiHidden/>
    <w:rsid w:val="000B47B3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0B47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2260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cp:lastModifiedBy>Kirch, Christoph</cp:lastModifiedBy>
  <cp:revision>9</cp:revision>
  <cp:lastPrinted>2025-04-01T11:53:00Z</cp:lastPrinted>
  <dcterms:created xsi:type="dcterms:W3CDTF">2025-04-01T10:15:00Z</dcterms:created>
  <dcterms:modified xsi:type="dcterms:W3CDTF">2025-04-01T11:55:00Z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868116679</vt:i4>
  </property>
  <property fmtid="{D5CDD505-2E9C-101B-9397-08002B2CF9AE}" pid="3" name="_EmailSubject">
    <vt:lpwstr>Geländebögen</vt:lpwstr>
  </property>
  <property fmtid="{D5CDD505-2E9C-101B-9397-08002B2CF9AE}" pid="4" name="_AuthorEmail">
    <vt:lpwstr>Olaf.Drachenfels@NLWKN-H.Niedersachsen.de</vt:lpwstr>
  </property>
  <property fmtid="{D5CDD505-2E9C-101B-9397-08002B2CF9AE}" pid="5" name="_AuthorEmailDisplayName">
    <vt:lpwstr>Drachenfels, Olaf</vt:lpwstr>
  </property>
  <property fmtid="{D5CDD505-2E9C-101B-9397-08002B2CF9AE}" pid="6" name="_PreviousAdHocReviewCycleID">
    <vt:i4>352667897</vt:i4>
  </property>
  <property fmtid="{D5CDD505-2E9C-101B-9397-08002B2CF9AE}" pid="7" name="_ReviewingToolsShownOnce">
    <vt:lpwstr/>
  </property>
</Properties>
</file>